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047CC" w14:textId="24A15648" w:rsidR="00B43C12" w:rsidRPr="008733C1" w:rsidRDefault="00B43C12" w:rsidP="008733C1">
      <w:pPr>
        <w:pStyle w:val="Caption"/>
        <w:keepNext/>
        <w:rPr>
          <w:i/>
          <w:iCs/>
          <w:sz w:val="20"/>
          <w:szCs w:val="20"/>
        </w:rPr>
      </w:pPr>
      <w:bookmarkStart w:id="0" w:name="_Hlk146199658"/>
      <w:r w:rsidRPr="008733C1">
        <w:rPr>
          <w:sz w:val="20"/>
          <w:szCs w:val="20"/>
        </w:rPr>
        <w:t xml:space="preserve">Table </w:t>
      </w:r>
      <w:r>
        <w:rPr>
          <w:sz w:val="20"/>
          <w:szCs w:val="20"/>
        </w:rPr>
        <w:t>2</w:t>
      </w:r>
      <w:r w:rsidRPr="008733C1">
        <w:rPr>
          <w:sz w:val="20"/>
          <w:szCs w:val="20"/>
        </w:rPr>
        <w:t xml:space="preserve">. </w:t>
      </w:r>
      <w:r w:rsidRPr="008733C1">
        <w:rPr>
          <w:sz w:val="20"/>
          <w:szCs w:val="20"/>
          <w:lang w:eastAsia="zh-CN"/>
        </w:rPr>
        <w:t>Annual</w:t>
      </w:r>
      <w:r w:rsidRPr="008733C1">
        <w:rPr>
          <w:sz w:val="20"/>
          <w:szCs w:val="20"/>
        </w:rPr>
        <w:t xml:space="preserve"> global averaged CO</w:t>
      </w:r>
      <w:r w:rsidRPr="008733C1">
        <w:rPr>
          <w:sz w:val="20"/>
          <w:szCs w:val="20"/>
          <w:vertAlign w:val="subscript"/>
        </w:rPr>
        <w:t>2</w:t>
      </w:r>
      <w:r w:rsidRPr="008733C1">
        <w:rPr>
          <w:sz w:val="20"/>
          <w:szCs w:val="20"/>
        </w:rPr>
        <w:t xml:space="preserve"> mole fraction (Mean, ppm) and its G</w:t>
      </w:r>
      <w:r w:rsidRPr="008733C1">
        <w:rPr>
          <w:sz w:val="20"/>
          <w:szCs w:val="20"/>
        </w:rPr>
        <w:softHyphen/>
      </w:r>
      <w:r w:rsidRPr="008733C1">
        <w:rPr>
          <w:sz w:val="20"/>
          <w:szCs w:val="20"/>
          <w:vertAlign w:val="subscript"/>
        </w:rPr>
        <w:t>ATM</w:t>
      </w:r>
      <w:r w:rsidRPr="008733C1" w:rsidDel="00F24615">
        <w:rPr>
          <w:sz w:val="20"/>
          <w:szCs w:val="20"/>
        </w:rPr>
        <w:t xml:space="preserve"> </w:t>
      </w:r>
      <w:r w:rsidRPr="008733C1">
        <w:rPr>
          <w:sz w:val="20"/>
          <w:szCs w:val="20"/>
        </w:rPr>
        <w:t>(ppm yr</w:t>
      </w:r>
      <w:r w:rsidRPr="008733C1">
        <w:rPr>
          <w:sz w:val="20"/>
          <w:szCs w:val="20"/>
          <w:vertAlign w:val="superscript"/>
        </w:rPr>
        <w:t>-1</w:t>
      </w:r>
      <w:r w:rsidRPr="008733C1">
        <w:rPr>
          <w:sz w:val="20"/>
          <w:szCs w:val="20"/>
        </w:rPr>
        <w:t xml:space="preserve">) </w:t>
      </w:r>
      <w:bookmarkStart w:id="1" w:name="_Hlk118743974"/>
      <w:r w:rsidRPr="008733C1">
        <w:rPr>
          <w:sz w:val="20"/>
          <w:szCs w:val="20"/>
        </w:rPr>
        <w:t>derived from GAW observations</w:t>
      </w:r>
      <w:bookmarkStart w:id="2" w:name="_Hlk117075316"/>
      <w:r w:rsidRPr="008733C1">
        <w:rPr>
          <w:sz w:val="20"/>
          <w:szCs w:val="20"/>
        </w:rPr>
        <w:t xml:space="preserve"> using </w:t>
      </w:r>
      <w:r>
        <w:rPr>
          <w:sz w:val="20"/>
          <w:szCs w:val="20"/>
        </w:rPr>
        <w:t>GFIT</w:t>
      </w:r>
      <w:r w:rsidRPr="008733C1">
        <w:rPr>
          <w:sz w:val="20"/>
          <w:szCs w:val="20"/>
        </w:rPr>
        <w:t xml:space="preserve"> method</w:t>
      </w:r>
      <w:bookmarkEnd w:id="1"/>
      <w:r w:rsidRPr="008733C1">
        <w:rPr>
          <w:sz w:val="20"/>
          <w:szCs w:val="20"/>
        </w:rPr>
        <w:t>. U(Mean) and U(G</w:t>
      </w:r>
      <w:r w:rsidRPr="008733C1">
        <w:rPr>
          <w:sz w:val="20"/>
          <w:szCs w:val="20"/>
        </w:rPr>
        <w:softHyphen/>
      </w:r>
      <w:r w:rsidRPr="008733C1">
        <w:rPr>
          <w:sz w:val="20"/>
          <w:szCs w:val="20"/>
          <w:vertAlign w:val="subscript"/>
        </w:rPr>
        <w:t>ATM</w:t>
      </w:r>
      <w:r w:rsidRPr="008733C1">
        <w:rPr>
          <w:sz w:val="20"/>
          <w:szCs w:val="20"/>
        </w:rPr>
        <w:t>) respectively</w:t>
      </w:r>
      <w:bookmarkEnd w:id="2"/>
      <w:r w:rsidRPr="008733C1">
        <w:rPr>
          <w:sz w:val="20"/>
          <w:szCs w:val="20"/>
        </w:rPr>
        <w:t xml:space="preserve"> indicate the uncertainty </w:t>
      </w:r>
      <w:bookmarkStart w:id="3" w:name="_Hlk117075352"/>
      <w:r w:rsidRPr="008733C1">
        <w:rPr>
          <w:sz w:val="20"/>
          <w:szCs w:val="20"/>
        </w:rPr>
        <w:t>of Mean and its G</w:t>
      </w:r>
      <w:r w:rsidRPr="008733C1">
        <w:rPr>
          <w:sz w:val="20"/>
          <w:szCs w:val="20"/>
        </w:rPr>
        <w:softHyphen/>
      </w:r>
      <w:r w:rsidRPr="008733C1">
        <w:rPr>
          <w:sz w:val="20"/>
          <w:szCs w:val="20"/>
          <w:vertAlign w:val="subscript"/>
        </w:rPr>
        <w:t>ATM</w:t>
      </w:r>
      <w:r w:rsidRPr="008733C1">
        <w:rPr>
          <w:sz w:val="20"/>
          <w:szCs w:val="20"/>
        </w:rPr>
        <w:t xml:space="preserve"> </w:t>
      </w:r>
      <w:bookmarkEnd w:id="3"/>
      <w:r w:rsidRPr="008733C1">
        <w:rPr>
          <w:sz w:val="20"/>
          <w:szCs w:val="20"/>
        </w:rPr>
        <w:t>as 68% confidence interval. The annual value is averaged over the monthly values of the year.</w:t>
      </w:r>
      <w:bookmarkEnd w:id="0"/>
      <w:r w:rsidRPr="008733C1">
        <w:rPr>
          <w:sz w:val="20"/>
          <w:szCs w:val="20"/>
        </w:rPr>
        <w:t xml:space="preserve"> </w:t>
      </w:r>
    </w:p>
    <w:tbl>
      <w:tblPr>
        <w:tblStyle w:val="GridTable3"/>
        <w:tblW w:w="10320" w:type="dxa"/>
        <w:tblLayout w:type="fixed"/>
        <w:tblLook w:val="04A0" w:firstRow="1" w:lastRow="0" w:firstColumn="1" w:lastColumn="0" w:noHBand="0" w:noVBand="1"/>
        <w:tblPrChange w:id="4" w:author="Zhendong Wu" w:date="2024-01-17T14:52:00Z">
          <w:tblPr>
            <w:tblStyle w:val="GridTable3"/>
            <w:tblW w:w="0" w:type="auto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993"/>
        <w:gridCol w:w="932"/>
        <w:gridCol w:w="932"/>
        <w:gridCol w:w="932"/>
        <w:gridCol w:w="933"/>
        <w:gridCol w:w="933"/>
        <w:gridCol w:w="933"/>
        <w:gridCol w:w="933"/>
        <w:gridCol w:w="933"/>
        <w:gridCol w:w="933"/>
        <w:gridCol w:w="933"/>
        <w:tblGridChange w:id="5">
          <w:tblGrid>
            <w:gridCol w:w="707"/>
            <w:gridCol w:w="932"/>
            <w:gridCol w:w="932"/>
            <w:gridCol w:w="932"/>
            <w:gridCol w:w="933"/>
            <w:gridCol w:w="933"/>
            <w:gridCol w:w="933"/>
            <w:gridCol w:w="933"/>
            <w:gridCol w:w="933"/>
            <w:gridCol w:w="933"/>
            <w:gridCol w:w="933"/>
          </w:tblGrid>
        </w:tblGridChange>
      </w:tblGrid>
      <w:tr w:rsidR="00867E27" w:rsidRPr="00005862" w14:paraId="707A0ACE" w14:textId="77777777" w:rsidTr="00867E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rPrChange w:id="6" w:author="Zhendong Wu" w:date="2024-01-17T14:52:00Z">
            <w:trPr>
              <w:trHeight w:val="227"/>
            </w:trPr>
          </w:trPrChange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3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  <w:tcPrChange w:id="7" w:author="Zhendong Wu" w:date="2024-01-17T14:52:00Z">
              <w:tcPr>
                <w:tcW w:w="707" w:type="dxa"/>
                <w:tcBorders>
                  <w:top w:val="single" w:sz="12" w:space="0" w:color="auto"/>
                  <w:bottom w:val="single" w:sz="12" w:space="0" w:color="auto"/>
                </w:tcBorders>
                <w:noWrap/>
                <w:hideMark/>
              </w:tcPr>
            </w:tcPrChange>
          </w:tcPr>
          <w:p w14:paraId="61EF17DA" w14:textId="77777777" w:rsidR="00B43C12" w:rsidRPr="00005862" w:rsidRDefault="00B43C12" w:rsidP="00B46004">
            <w:pPr>
              <w:jc w:val="center"/>
              <w:cnfStyle w:val="101000000100" w:firstRow="1" w:lastRow="0" w:firstColumn="1" w:lastColumn="0" w:oddVBand="0" w:evenVBand="0" w:oddHBand="0" w:evenHBand="0" w:firstRowFirstColumn="1" w:firstRowLastColumn="0" w:lastRowFirstColumn="0" w:lastRowLastColumn="0"/>
              <w:rPr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i w:val="0"/>
                <w:iCs w:val="0"/>
                <w:color w:val="000000"/>
                <w:szCs w:val="20"/>
                <w:lang w:val="en-US" w:eastAsia="zh-CN"/>
              </w:rPr>
              <w:t>Year</w:t>
            </w:r>
          </w:p>
        </w:tc>
        <w:tc>
          <w:tcPr>
            <w:tcW w:w="9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  <w:tcPrChange w:id="8" w:author="Zhendong Wu" w:date="2024-01-17T14:52:00Z">
              <w:tcPr>
                <w:tcW w:w="932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C72EF9F" w14:textId="77777777" w:rsidR="00B43C12" w:rsidRPr="00005862" w:rsidRDefault="00B43C12" w:rsidP="00B460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  <w:lang w:val="en-US" w:eastAsia="zh-CN"/>
              </w:rPr>
              <w:t>1980</w:t>
            </w:r>
          </w:p>
        </w:tc>
        <w:tc>
          <w:tcPr>
            <w:tcW w:w="9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  <w:tcPrChange w:id="9" w:author="Zhendong Wu" w:date="2024-01-17T14:52:00Z">
              <w:tcPr>
                <w:tcW w:w="932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05F700A" w14:textId="77777777" w:rsidR="00B43C12" w:rsidRPr="00005862" w:rsidRDefault="00B43C12" w:rsidP="00B460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  <w:lang w:val="en-US" w:eastAsia="zh-CN"/>
              </w:rPr>
              <w:t>1981</w:t>
            </w:r>
          </w:p>
        </w:tc>
        <w:tc>
          <w:tcPr>
            <w:tcW w:w="9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  <w:tcPrChange w:id="10" w:author="Zhendong Wu" w:date="2024-01-17T14:52:00Z">
              <w:tcPr>
                <w:tcW w:w="932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85A2232" w14:textId="77777777" w:rsidR="00B43C12" w:rsidRPr="00005862" w:rsidRDefault="00B43C12" w:rsidP="00B460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  <w:lang w:val="en-US" w:eastAsia="zh-CN"/>
              </w:rPr>
              <w:t>1982</w:t>
            </w:r>
          </w:p>
        </w:tc>
        <w:tc>
          <w:tcPr>
            <w:tcW w:w="9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  <w:tcPrChange w:id="11" w:author="Zhendong Wu" w:date="2024-01-17T14:52:00Z">
              <w:tcPr>
                <w:tcW w:w="93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4DECDF4" w14:textId="77777777" w:rsidR="00B43C12" w:rsidRPr="00005862" w:rsidRDefault="00B43C12" w:rsidP="00B460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  <w:lang w:val="en-US" w:eastAsia="zh-CN"/>
              </w:rPr>
              <w:t>1983</w:t>
            </w:r>
          </w:p>
        </w:tc>
        <w:tc>
          <w:tcPr>
            <w:tcW w:w="9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  <w:tcPrChange w:id="12" w:author="Zhendong Wu" w:date="2024-01-17T14:52:00Z">
              <w:tcPr>
                <w:tcW w:w="93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28FD1CB" w14:textId="77777777" w:rsidR="00B43C12" w:rsidRPr="00005862" w:rsidRDefault="00B43C12" w:rsidP="00B460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  <w:lang w:val="en-US" w:eastAsia="zh-CN"/>
              </w:rPr>
              <w:t>1984</w:t>
            </w:r>
          </w:p>
        </w:tc>
        <w:tc>
          <w:tcPr>
            <w:tcW w:w="9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  <w:tcPrChange w:id="13" w:author="Zhendong Wu" w:date="2024-01-17T14:52:00Z">
              <w:tcPr>
                <w:tcW w:w="93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27055E0" w14:textId="77777777" w:rsidR="00B43C12" w:rsidRPr="00005862" w:rsidRDefault="00B43C12" w:rsidP="00B460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  <w:lang w:val="en-US" w:eastAsia="zh-CN"/>
              </w:rPr>
              <w:t>1985</w:t>
            </w:r>
          </w:p>
        </w:tc>
        <w:tc>
          <w:tcPr>
            <w:tcW w:w="9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  <w:tcPrChange w:id="14" w:author="Zhendong Wu" w:date="2024-01-17T14:52:00Z">
              <w:tcPr>
                <w:tcW w:w="93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A9B5940" w14:textId="77777777" w:rsidR="00B43C12" w:rsidRPr="00005862" w:rsidRDefault="00B43C12" w:rsidP="00B460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  <w:lang w:val="en-US" w:eastAsia="zh-CN"/>
              </w:rPr>
              <w:t>1986</w:t>
            </w:r>
          </w:p>
        </w:tc>
        <w:tc>
          <w:tcPr>
            <w:tcW w:w="9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  <w:tcPrChange w:id="15" w:author="Zhendong Wu" w:date="2024-01-17T14:52:00Z">
              <w:tcPr>
                <w:tcW w:w="93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4BBD526" w14:textId="77777777" w:rsidR="00B43C12" w:rsidRPr="00005862" w:rsidRDefault="00B43C12" w:rsidP="00B460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  <w:lang w:val="en-US" w:eastAsia="zh-CN"/>
              </w:rPr>
              <w:t>1987</w:t>
            </w:r>
          </w:p>
        </w:tc>
        <w:tc>
          <w:tcPr>
            <w:tcW w:w="9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  <w:tcPrChange w:id="16" w:author="Zhendong Wu" w:date="2024-01-17T14:52:00Z">
              <w:tcPr>
                <w:tcW w:w="93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4ECF809" w14:textId="77777777" w:rsidR="00B43C12" w:rsidRPr="00005862" w:rsidRDefault="00B43C12" w:rsidP="00B460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  <w:lang w:val="en-US" w:eastAsia="zh-CN"/>
              </w:rPr>
              <w:t>1988</w:t>
            </w:r>
          </w:p>
        </w:tc>
        <w:tc>
          <w:tcPr>
            <w:tcW w:w="9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  <w:tcPrChange w:id="17" w:author="Zhendong Wu" w:date="2024-01-17T14:52:00Z">
              <w:tcPr>
                <w:tcW w:w="93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1F433F4" w14:textId="77777777" w:rsidR="00B43C12" w:rsidRPr="00005862" w:rsidRDefault="00B43C12" w:rsidP="00B460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  <w:lang w:val="en-US" w:eastAsia="zh-CN"/>
              </w:rPr>
              <w:t>1989</w:t>
            </w:r>
          </w:p>
        </w:tc>
      </w:tr>
      <w:tr w:rsidR="00867E27" w:rsidRPr="00005862" w14:paraId="02006CCA" w14:textId="77777777" w:rsidTr="00867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trPrChange w:id="18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12" w:space="0" w:color="auto"/>
              <w:right w:val="nil"/>
            </w:tcBorders>
            <w:noWrap/>
            <w:hideMark/>
            <w:tcPrChange w:id="19" w:author="Zhendong Wu" w:date="2024-01-17T14:52:00Z">
              <w:tcPr>
                <w:tcW w:w="707" w:type="dxa"/>
                <w:tcBorders>
                  <w:top w:val="single" w:sz="12" w:space="0" w:color="auto"/>
                  <w:right w:val="nil"/>
                </w:tcBorders>
                <w:noWrap/>
                <w:hideMark/>
              </w:tcPr>
            </w:tcPrChange>
          </w:tcPr>
          <w:p w14:paraId="14FD61A5" w14:textId="77777777" w:rsidR="00AF127D" w:rsidRPr="00005862" w:rsidRDefault="00AF127D" w:rsidP="00AF127D">
            <w:pPr>
              <w:jc w:val="center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Mean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0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797C47E" w14:textId="462EAE95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rPrChange w:id="21" w:author="Zhendong Wu" w:date="2024-01-17T14:48:00Z">
                  <w:rPr>
                    <w:color w:val="000000"/>
                    <w:szCs w:val="20"/>
                    <w:lang w:val="en-US" w:eastAsia="zh-CN"/>
                  </w:rPr>
                </w:rPrChange>
              </w:rPr>
            </w:pPr>
            <w:ins w:id="22" w:author="Zhendong Wu" w:date="2024-01-17T14:38:00Z">
              <w:r w:rsidRPr="00005862">
                <w:rPr>
                  <w:color w:val="000000"/>
                  <w:szCs w:val="20"/>
                  <w:rPrChange w:id="23" w:author="Zhendong Wu" w:date="2024-01-17T14:48:00Z"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</w:rPrChange>
                </w:rPr>
                <w:t>338.95</w:t>
              </w:r>
            </w:ins>
            <w:del w:id="24" w:author="Zhendong Wu" w:date="2024-01-17T14:38:00Z">
              <w:r w:rsidRPr="00005862" w:rsidDel="00ED4770">
                <w:rPr>
                  <w:color w:val="000000"/>
                  <w:szCs w:val="20"/>
                </w:rPr>
                <w:delText>339.17</w:delText>
              </w:r>
            </w:del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5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459EF89" w14:textId="14AC9CC8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rPrChange w:id="26" w:author="Zhendong Wu" w:date="2024-01-17T14:48:00Z">
                  <w:rPr>
                    <w:color w:val="000000"/>
                    <w:szCs w:val="20"/>
                    <w:lang w:val="en-US" w:eastAsia="zh-CN"/>
                  </w:rPr>
                </w:rPrChange>
              </w:rPr>
            </w:pPr>
            <w:ins w:id="27" w:author="Zhendong Wu" w:date="2024-01-17T14:38:00Z">
              <w:r w:rsidRPr="00005862">
                <w:rPr>
                  <w:color w:val="000000"/>
                  <w:szCs w:val="20"/>
                  <w:rPrChange w:id="28" w:author="Zhendong Wu" w:date="2024-01-17T14:48:00Z"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</w:rPrChange>
                </w:rPr>
                <w:t>340.24</w:t>
              </w:r>
            </w:ins>
            <w:del w:id="29" w:author="Zhendong Wu" w:date="2024-01-17T14:38:00Z">
              <w:r w:rsidRPr="00005862" w:rsidDel="00ED4770">
                <w:rPr>
                  <w:color w:val="000000"/>
                  <w:szCs w:val="20"/>
                </w:rPr>
                <w:delText>340.16</w:delText>
              </w:r>
            </w:del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9474BD6" w14:textId="61FA31EA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rPrChange w:id="31" w:author="Zhendong Wu" w:date="2024-01-17T14:48:00Z">
                  <w:rPr>
                    <w:color w:val="000000"/>
                    <w:szCs w:val="20"/>
                    <w:lang w:val="en-US" w:eastAsia="zh-CN"/>
                  </w:rPr>
                </w:rPrChange>
              </w:rPr>
            </w:pPr>
            <w:ins w:id="32" w:author="Zhendong Wu" w:date="2024-01-17T14:38:00Z">
              <w:r w:rsidRPr="00005862">
                <w:rPr>
                  <w:color w:val="000000"/>
                  <w:szCs w:val="20"/>
                  <w:rPrChange w:id="33" w:author="Zhendong Wu" w:date="2024-01-17T14:48:00Z"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</w:rPrChange>
                </w:rPr>
                <w:t>341.08</w:t>
              </w:r>
            </w:ins>
            <w:del w:id="34" w:author="Zhendong Wu" w:date="2024-01-17T14:38:00Z">
              <w:r w:rsidRPr="00005862" w:rsidDel="00ED4770">
                <w:rPr>
                  <w:color w:val="000000"/>
                  <w:szCs w:val="20"/>
                </w:rPr>
                <w:delText>341.03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5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F352E53" w14:textId="4B170FB1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rPrChange w:id="36" w:author="Zhendong Wu" w:date="2024-01-17T14:48:00Z">
                  <w:rPr>
                    <w:color w:val="000000"/>
                    <w:szCs w:val="20"/>
                    <w:lang w:val="en-US" w:eastAsia="zh-CN"/>
                  </w:rPr>
                </w:rPrChange>
              </w:rPr>
            </w:pPr>
            <w:ins w:id="37" w:author="Zhendong Wu" w:date="2024-01-17T14:38:00Z">
              <w:r w:rsidRPr="00005862">
                <w:rPr>
                  <w:color w:val="000000"/>
                  <w:szCs w:val="20"/>
                  <w:rPrChange w:id="38" w:author="Zhendong Wu" w:date="2024-01-17T14:48:00Z"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</w:rPrChange>
                </w:rPr>
                <w:t>342.62</w:t>
              </w:r>
            </w:ins>
            <w:del w:id="39" w:author="Zhendong Wu" w:date="2024-01-17T14:38:00Z">
              <w:r w:rsidRPr="00005862" w:rsidDel="00ED4770">
                <w:rPr>
                  <w:color w:val="000000"/>
                  <w:szCs w:val="20"/>
                </w:rPr>
                <w:delText>342.59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0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63F2156" w14:textId="7F96BDAC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rPrChange w:id="41" w:author="Zhendong Wu" w:date="2024-01-17T14:48:00Z">
                  <w:rPr>
                    <w:color w:val="000000"/>
                    <w:szCs w:val="20"/>
                    <w:lang w:val="en-US" w:eastAsia="zh-CN"/>
                  </w:rPr>
                </w:rPrChange>
              </w:rPr>
            </w:pPr>
            <w:ins w:id="42" w:author="Zhendong Wu" w:date="2024-01-17T14:38:00Z">
              <w:r w:rsidRPr="00005862">
                <w:rPr>
                  <w:color w:val="000000"/>
                  <w:szCs w:val="20"/>
                  <w:rPrChange w:id="43" w:author="Zhendong Wu" w:date="2024-01-17T14:48:00Z"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</w:rPrChange>
                </w:rPr>
                <w:t>344.34</w:t>
              </w:r>
            </w:ins>
            <w:del w:id="44" w:author="Zhendong Wu" w:date="2024-01-17T14:38:00Z">
              <w:r w:rsidRPr="00005862" w:rsidDel="00ED4770">
                <w:rPr>
                  <w:color w:val="000000"/>
                  <w:szCs w:val="20"/>
                </w:rPr>
                <w:delText>344.46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5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EEEAB66" w14:textId="35842DAA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rPrChange w:id="46" w:author="Zhendong Wu" w:date="2024-01-17T14:48:00Z">
                  <w:rPr>
                    <w:color w:val="000000"/>
                    <w:szCs w:val="20"/>
                    <w:lang w:val="en-US" w:eastAsia="zh-CN"/>
                  </w:rPr>
                </w:rPrChange>
              </w:rPr>
            </w:pPr>
            <w:ins w:id="47" w:author="Zhendong Wu" w:date="2024-01-17T14:38:00Z">
              <w:r w:rsidRPr="00005862">
                <w:rPr>
                  <w:color w:val="000000"/>
                  <w:szCs w:val="20"/>
                  <w:rPrChange w:id="48" w:author="Zhendong Wu" w:date="2024-01-17T14:48:00Z"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</w:rPrChange>
                </w:rPr>
                <w:t>345.66</w:t>
              </w:r>
            </w:ins>
            <w:del w:id="49" w:author="Zhendong Wu" w:date="2024-01-17T14:38:00Z">
              <w:r w:rsidRPr="00005862" w:rsidDel="00ED4770">
                <w:rPr>
                  <w:color w:val="000000"/>
                  <w:szCs w:val="20"/>
                </w:rPr>
                <w:delText>345.69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0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53222A7" w14:textId="55AA1805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rPrChange w:id="51" w:author="Zhendong Wu" w:date="2024-01-17T14:48:00Z">
                  <w:rPr>
                    <w:color w:val="000000"/>
                    <w:szCs w:val="20"/>
                    <w:lang w:val="en-US" w:eastAsia="zh-CN"/>
                  </w:rPr>
                </w:rPrChange>
              </w:rPr>
            </w:pPr>
            <w:ins w:id="52" w:author="Zhendong Wu" w:date="2024-01-17T14:38:00Z">
              <w:r w:rsidRPr="00005862">
                <w:rPr>
                  <w:color w:val="000000"/>
                  <w:szCs w:val="20"/>
                  <w:rPrChange w:id="53" w:author="Zhendong Wu" w:date="2024-01-17T14:48:00Z"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</w:rPrChange>
                </w:rPr>
                <w:t>347.14</w:t>
              </w:r>
            </w:ins>
            <w:del w:id="54" w:author="Zhendong Wu" w:date="2024-01-17T14:38:00Z">
              <w:r w:rsidRPr="00005862" w:rsidDel="00ED4770">
                <w:rPr>
                  <w:color w:val="000000"/>
                  <w:szCs w:val="20"/>
                </w:rPr>
                <w:delText>347.08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5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F6815CB" w14:textId="33CEF7A9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rPrChange w:id="56" w:author="Zhendong Wu" w:date="2024-01-17T14:48:00Z">
                  <w:rPr>
                    <w:color w:val="000000"/>
                    <w:szCs w:val="20"/>
                    <w:lang w:val="en-US" w:eastAsia="zh-CN"/>
                  </w:rPr>
                </w:rPrChange>
              </w:rPr>
            </w:pPr>
            <w:ins w:id="57" w:author="Zhendong Wu" w:date="2024-01-17T14:38:00Z">
              <w:r w:rsidRPr="00005862">
                <w:rPr>
                  <w:color w:val="000000"/>
                  <w:szCs w:val="20"/>
                  <w:rPrChange w:id="58" w:author="Zhendong Wu" w:date="2024-01-17T14:48:00Z"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</w:rPrChange>
                </w:rPr>
                <w:t>349.07</w:t>
              </w:r>
            </w:ins>
            <w:del w:id="59" w:author="Zhendong Wu" w:date="2024-01-17T14:38:00Z">
              <w:r w:rsidRPr="00005862" w:rsidDel="00ED4770">
                <w:rPr>
                  <w:color w:val="000000"/>
                  <w:szCs w:val="20"/>
                </w:rPr>
                <w:delText>348.99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0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718DE45" w14:textId="61B1832E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rPrChange w:id="61" w:author="Zhendong Wu" w:date="2024-01-17T14:48:00Z">
                  <w:rPr>
                    <w:color w:val="000000"/>
                    <w:szCs w:val="20"/>
                    <w:lang w:val="en-US" w:eastAsia="zh-CN"/>
                  </w:rPr>
                </w:rPrChange>
              </w:rPr>
            </w:pPr>
            <w:ins w:id="62" w:author="Zhendong Wu" w:date="2024-01-17T14:38:00Z">
              <w:r w:rsidRPr="00005862">
                <w:rPr>
                  <w:color w:val="000000"/>
                  <w:szCs w:val="20"/>
                  <w:rPrChange w:id="63" w:author="Zhendong Wu" w:date="2024-01-17T14:48:00Z"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</w:rPrChange>
                </w:rPr>
                <w:t>351.47</w:t>
              </w:r>
            </w:ins>
            <w:del w:id="64" w:author="Zhendong Wu" w:date="2024-01-17T14:38:00Z">
              <w:r w:rsidRPr="00005862" w:rsidDel="00ED4770">
                <w:rPr>
                  <w:color w:val="000000"/>
                  <w:szCs w:val="20"/>
                </w:rPr>
                <w:delText>351.45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5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013C885" w14:textId="604DC03C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rPrChange w:id="66" w:author="Zhendong Wu" w:date="2024-01-17T14:48:00Z">
                  <w:rPr>
                    <w:color w:val="000000"/>
                    <w:szCs w:val="20"/>
                    <w:lang w:val="en-US" w:eastAsia="zh-CN"/>
                  </w:rPr>
                </w:rPrChange>
              </w:rPr>
            </w:pPr>
            <w:ins w:id="67" w:author="Zhendong Wu" w:date="2024-01-17T14:38:00Z">
              <w:r w:rsidRPr="00005862">
                <w:rPr>
                  <w:color w:val="000000"/>
                  <w:szCs w:val="20"/>
                  <w:rPrChange w:id="68" w:author="Zhendong Wu" w:date="2024-01-17T14:48:00Z"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</w:rPrChange>
                </w:rPr>
                <w:t>353.12</w:t>
              </w:r>
            </w:ins>
            <w:del w:id="69" w:author="Zhendong Wu" w:date="2024-01-17T14:38:00Z">
              <w:r w:rsidRPr="00005862" w:rsidDel="00ED4770">
                <w:rPr>
                  <w:color w:val="000000"/>
                  <w:szCs w:val="20"/>
                </w:rPr>
                <w:delText>353.15</w:delText>
              </w:r>
            </w:del>
          </w:p>
        </w:tc>
      </w:tr>
      <w:tr w:rsidR="00867E27" w:rsidRPr="00005862" w14:paraId="03A8F319" w14:textId="77777777" w:rsidTr="00867E27">
        <w:trPr>
          <w:trHeight w:val="227"/>
          <w:trPrChange w:id="70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nil"/>
            </w:tcBorders>
            <w:noWrap/>
            <w:hideMark/>
            <w:tcPrChange w:id="71" w:author="Zhendong Wu" w:date="2024-01-17T14:52:00Z">
              <w:tcPr>
                <w:tcW w:w="707" w:type="dxa"/>
                <w:tcBorders>
                  <w:right w:val="nil"/>
                </w:tcBorders>
                <w:noWrap/>
                <w:hideMark/>
              </w:tcPr>
            </w:tcPrChange>
          </w:tcPr>
          <w:p w14:paraId="655A2605" w14:textId="77777777" w:rsidR="00B43C12" w:rsidRPr="00005862" w:rsidRDefault="00B43C12" w:rsidP="00B46004">
            <w:pPr>
              <w:jc w:val="center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U(Mean)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2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E718734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0.38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3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45CAA42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0.24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4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1FC940C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0.19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5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1C863C0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0.24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6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FA7C353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0.26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7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1FD0352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0.22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8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2753528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9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5852D9B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0.15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80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1334057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81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63829D1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0.15</w:t>
            </w:r>
          </w:p>
        </w:tc>
      </w:tr>
      <w:tr w:rsidR="00867E27" w:rsidRPr="00005862" w14:paraId="11183210" w14:textId="77777777" w:rsidTr="00867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trPrChange w:id="82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nil"/>
            </w:tcBorders>
            <w:noWrap/>
            <w:tcPrChange w:id="83" w:author="Zhendong Wu" w:date="2024-01-17T14:52:00Z">
              <w:tcPr>
                <w:tcW w:w="707" w:type="dxa"/>
                <w:tcBorders>
                  <w:right w:val="nil"/>
                </w:tcBorders>
                <w:noWrap/>
              </w:tcPr>
            </w:tcPrChange>
          </w:tcPr>
          <w:p w14:paraId="0382B418" w14:textId="77777777" w:rsidR="00B43C12" w:rsidRPr="00005862" w:rsidRDefault="00B43C12" w:rsidP="00B46004">
            <w:pPr>
              <w:jc w:val="center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szCs w:val="20"/>
              </w:rPr>
              <w:t>G</w:t>
            </w:r>
            <w:r w:rsidRPr="00005862">
              <w:rPr>
                <w:b/>
                <w:bCs/>
                <w:szCs w:val="20"/>
              </w:rPr>
              <w:softHyphen/>
            </w:r>
            <w:r w:rsidRPr="00005862">
              <w:rPr>
                <w:b/>
                <w:bCs/>
                <w:szCs w:val="20"/>
                <w:vertAlign w:val="subscript"/>
              </w:rPr>
              <w:t>ATM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84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8439E10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1.65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85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65139F21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1.07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86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3CCCB497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0.88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87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1438EB83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2.02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88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66AFAE38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1.32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89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7CBB8BEF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1.38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90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1F437C0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1.55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91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10B9831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2.38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92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4DA68AA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2.08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93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09EE2BEF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1.23</w:t>
            </w:r>
          </w:p>
        </w:tc>
      </w:tr>
      <w:tr w:rsidR="00867E27" w:rsidRPr="00005862" w14:paraId="13752BC4" w14:textId="77777777" w:rsidTr="00867E27">
        <w:trPr>
          <w:trHeight w:val="227"/>
          <w:trPrChange w:id="94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bottom w:val="single" w:sz="12" w:space="0" w:color="auto"/>
              <w:right w:val="nil"/>
            </w:tcBorders>
            <w:noWrap/>
            <w:tcPrChange w:id="95" w:author="Zhendong Wu" w:date="2024-01-17T14:52:00Z">
              <w:tcPr>
                <w:tcW w:w="707" w:type="dxa"/>
                <w:tcBorders>
                  <w:bottom w:val="single" w:sz="12" w:space="0" w:color="auto"/>
                  <w:right w:val="nil"/>
                </w:tcBorders>
                <w:noWrap/>
              </w:tcPr>
            </w:tcPrChange>
          </w:tcPr>
          <w:p w14:paraId="6845592A" w14:textId="77777777" w:rsidR="00B43C12" w:rsidRPr="00005862" w:rsidRDefault="00B43C12" w:rsidP="00B46004">
            <w:pPr>
              <w:jc w:val="center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U(</w:t>
            </w:r>
            <w:r w:rsidRPr="00005862">
              <w:rPr>
                <w:b/>
                <w:bCs/>
                <w:szCs w:val="20"/>
              </w:rPr>
              <w:t>G</w:t>
            </w:r>
            <w:r w:rsidRPr="00005862">
              <w:rPr>
                <w:b/>
                <w:bCs/>
                <w:szCs w:val="20"/>
              </w:rPr>
              <w:softHyphen/>
            </w:r>
            <w:r w:rsidRPr="00005862">
              <w:rPr>
                <w:b/>
                <w:bCs/>
                <w:szCs w:val="20"/>
                <w:vertAlign w:val="subscript"/>
              </w:rPr>
              <w:t>ATM</w:t>
            </w: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96" w:author="Zhendong Wu" w:date="2024-01-17T14:52:00Z">
              <w:tcPr>
                <w:tcW w:w="932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77A99CB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0.12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97" w:author="Zhendong Wu" w:date="2024-01-17T14:52:00Z">
              <w:tcPr>
                <w:tcW w:w="932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56ACC0D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98" w:author="Zhendong Wu" w:date="2024-01-17T14:52:00Z">
              <w:tcPr>
                <w:tcW w:w="932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2D22D741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0.15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99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2CA8ABDC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00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DD5E931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01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725FE792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02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6443C605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03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1710A2EF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04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74475AA0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05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706CA7FB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0.06</w:t>
            </w:r>
          </w:p>
        </w:tc>
      </w:tr>
      <w:tr w:rsidR="00867E27" w:rsidRPr="00005862" w14:paraId="6E9D5239" w14:textId="77777777" w:rsidTr="00867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trPrChange w:id="106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12" w:space="0" w:color="auto"/>
              <w:bottom w:val="single" w:sz="12" w:space="0" w:color="auto"/>
              <w:right w:val="nil"/>
            </w:tcBorders>
            <w:noWrap/>
            <w:hideMark/>
            <w:tcPrChange w:id="107" w:author="Zhendong Wu" w:date="2024-01-17T14:52:00Z">
              <w:tcPr>
                <w:tcW w:w="707" w:type="dxa"/>
                <w:tcBorders>
                  <w:top w:val="single" w:sz="12" w:space="0" w:color="auto"/>
                  <w:bottom w:val="single" w:sz="12" w:space="0" w:color="auto"/>
                  <w:right w:val="nil"/>
                </w:tcBorders>
                <w:noWrap/>
                <w:hideMark/>
              </w:tcPr>
            </w:tcPrChange>
          </w:tcPr>
          <w:p w14:paraId="111CC11E" w14:textId="77777777" w:rsidR="00B43C12" w:rsidRPr="00005862" w:rsidRDefault="00B43C12" w:rsidP="00B46004">
            <w:pPr>
              <w:jc w:val="center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  <w:t>Year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08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1729573F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1990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09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2804B9F8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1991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10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585F2DC4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1992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11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566BADC4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1993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12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7BF611D0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1994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13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2A16620F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1995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14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37BC98EA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1996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15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59431D13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1997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16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7EBF5A75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1998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17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0DFE44AD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1999</w:t>
            </w:r>
          </w:p>
        </w:tc>
      </w:tr>
      <w:tr w:rsidR="00867E27" w:rsidRPr="00005862" w14:paraId="62E0C34F" w14:textId="77777777" w:rsidTr="00867E27">
        <w:tblPrEx>
          <w:tblPrExChange w:id="118" w:author="Zhendong Wu" w:date="2024-01-17T14:52:00Z">
            <w:tblPrEx>
              <w:tblLayout w:type="fixed"/>
            </w:tblPrEx>
          </w:tblPrExChange>
        </w:tblPrEx>
        <w:trPr>
          <w:trHeight w:val="227"/>
          <w:trPrChange w:id="119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12" w:space="0" w:color="auto"/>
              <w:right w:val="nil"/>
            </w:tcBorders>
            <w:noWrap/>
            <w:hideMark/>
            <w:tcPrChange w:id="120" w:author="Zhendong Wu" w:date="2024-01-17T14:52:00Z">
              <w:tcPr>
                <w:tcW w:w="0" w:type="auto"/>
                <w:tcBorders>
                  <w:top w:val="single" w:sz="12" w:space="0" w:color="auto"/>
                  <w:right w:val="nil"/>
                </w:tcBorders>
                <w:noWrap/>
                <w:hideMark/>
              </w:tcPr>
            </w:tcPrChange>
          </w:tcPr>
          <w:p w14:paraId="24684973" w14:textId="77777777" w:rsidR="00AF127D" w:rsidRPr="00005862" w:rsidRDefault="00AF127D" w:rsidP="00AF127D">
            <w:pPr>
              <w:jc w:val="center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Mean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121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4FD67441" w14:textId="07F948F1" w:rsidR="00AF127D" w:rsidRPr="00005862" w:rsidRDefault="00AF127D" w:rsidP="00AF12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122" w:author="Zhendong Wu" w:date="2024-01-17T14:40:00Z">
              <w:r w:rsidRPr="00005862">
                <w:rPr>
                  <w:szCs w:val="20"/>
                </w:rPr>
                <w:t>354.25</w:t>
              </w:r>
            </w:ins>
            <w:del w:id="123" w:author="Zhendong Wu" w:date="2024-01-17T14:40:00Z">
              <w:r w:rsidRPr="00005862" w:rsidDel="005073F6">
                <w:rPr>
                  <w:color w:val="000000"/>
                  <w:szCs w:val="20"/>
                </w:rPr>
                <w:delText>354.22</w:delText>
              </w:r>
            </w:del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124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7136B348" w14:textId="42046F70" w:rsidR="00AF127D" w:rsidRPr="00005862" w:rsidRDefault="00AF127D" w:rsidP="00AF12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125" w:author="Zhendong Wu" w:date="2024-01-17T14:40:00Z">
              <w:r w:rsidRPr="00005862">
                <w:rPr>
                  <w:szCs w:val="20"/>
                </w:rPr>
                <w:t>355.66</w:t>
              </w:r>
            </w:ins>
            <w:del w:id="126" w:author="Zhendong Wu" w:date="2024-01-17T14:40:00Z">
              <w:r w:rsidRPr="00005862" w:rsidDel="005073F6">
                <w:rPr>
                  <w:color w:val="000000"/>
                  <w:szCs w:val="20"/>
                </w:rPr>
                <w:delText>355.64</w:delText>
              </w:r>
            </w:del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127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5A88D0E8" w14:textId="480CA561" w:rsidR="00AF127D" w:rsidRPr="00005862" w:rsidRDefault="00AF127D" w:rsidP="00AF12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128" w:author="Zhendong Wu" w:date="2024-01-17T14:40:00Z">
              <w:r w:rsidRPr="00005862">
                <w:rPr>
                  <w:szCs w:val="20"/>
                </w:rPr>
                <w:t>356.38</w:t>
              </w:r>
            </w:ins>
            <w:del w:id="129" w:author="Zhendong Wu" w:date="2024-01-17T14:40:00Z">
              <w:r w:rsidRPr="00005862" w:rsidDel="005073F6">
                <w:rPr>
                  <w:color w:val="000000"/>
                  <w:szCs w:val="20"/>
                </w:rPr>
                <w:delText>356.37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130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4DC348F2" w14:textId="0944FFFE" w:rsidR="00AF127D" w:rsidRPr="00005862" w:rsidRDefault="00AF127D" w:rsidP="00AF12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131" w:author="Zhendong Wu" w:date="2024-01-17T14:40:00Z">
              <w:r w:rsidRPr="00005862">
                <w:rPr>
                  <w:szCs w:val="20"/>
                </w:rPr>
                <w:t>357.21</w:t>
              </w:r>
            </w:ins>
            <w:del w:id="132" w:author="Zhendong Wu" w:date="2024-01-17T14:40:00Z">
              <w:r w:rsidRPr="00005862" w:rsidDel="005073F6">
                <w:rPr>
                  <w:color w:val="000000"/>
                  <w:szCs w:val="20"/>
                </w:rPr>
                <w:delText>357.09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133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57D23EA2" w14:textId="7B9A40D6" w:rsidR="00AF127D" w:rsidRPr="00005862" w:rsidRDefault="00AF127D" w:rsidP="00AF12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134" w:author="Zhendong Wu" w:date="2024-01-17T14:40:00Z">
              <w:r w:rsidRPr="00005862">
                <w:rPr>
                  <w:szCs w:val="20"/>
                </w:rPr>
                <w:t>358.71</w:t>
              </w:r>
            </w:ins>
            <w:del w:id="135" w:author="Zhendong Wu" w:date="2024-01-17T14:40:00Z">
              <w:r w:rsidRPr="00005862" w:rsidDel="005073F6">
                <w:rPr>
                  <w:color w:val="000000"/>
                  <w:szCs w:val="20"/>
                </w:rPr>
                <w:delText>358.51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136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37B9BB12" w14:textId="5713D270" w:rsidR="00AF127D" w:rsidRPr="00005862" w:rsidRDefault="00AF127D" w:rsidP="00AF12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137" w:author="Zhendong Wu" w:date="2024-01-17T14:40:00Z">
              <w:r w:rsidRPr="00005862">
                <w:rPr>
                  <w:szCs w:val="20"/>
                </w:rPr>
                <w:t>360.54</w:t>
              </w:r>
            </w:ins>
            <w:del w:id="138" w:author="Zhendong Wu" w:date="2024-01-17T14:40:00Z">
              <w:r w:rsidRPr="00005862" w:rsidDel="005073F6">
                <w:rPr>
                  <w:color w:val="000000"/>
                  <w:szCs w:val="20"/>
                </w:rPr>
                <w:delText>360.52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139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6B4A82CB" w14:textId="0B20167C" w:rsidR="00AF127D" w:rsidRPr="00005862" w:rsidRDefault="00AF127D" w:rsidP="00AF12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140" w:author="Zhendong Wu" w:date="2024-01-17T14:40:00Z">
              <w:r w:rsidRPr="00005862">
                <w:rPr>
                  <w:szCs w:val="20"/>
                </w:rPr>
                <w:t>362.29</w:t>
              </w:r>
            </w:ins>
            <w:del w:id="141" w:author="Zhendong Wu" w:date="2024-01-17T14:40:00Z">
              <w:r w:rsidRPr="00005862" w:rsidDel="005073F6">
                <w:rPr>
                  <w:color w:val="000000"/>
                  <w:szCs w:val="20"/>
                </w:rPr>
                <w:delText>362.27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142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24889D1C" w14:textId="6FB47ED3" w:rsidR="00AF127D" w:rsidRPr="00005862" w:rsidRDefault="00AF127D" w:rsidP="00AF12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143" w:author="Zhendong Wu" w:date="2024-01-17T14:40:00Z">
              <w:r w:rsidRPr="00005862">
                <w:rPr>
                  <w:szCs w:val="20"/>
                </w:rPr>
                <w:t>363.45</w:t>
              </w:r>
            </w:ins>
            <w:del w:id="144" w:author="Zhendong Wu" w:date="2024-01-17T14:40:00Z">
              <w:r w:rsidRPr="00005862" w:rsidDel="005073F6">
                <w:rPr>
                  <w:color w:val="000000"/>
                  <w:szCs w:val="20"/>
                </w:rPr>
                <w:delText>363.40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145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27FFFC49" w14:textId="0FCAEBCC" w:rsidR="00AF127D" w:rsidRPr="00005862" w:rsidRDefault="00AF127D" w:rsidP="00AF12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146" w:author="Zhendong Wu" w:date="2024-01-17T14:40:00Z">
              <w:r w:rsidRPr="00005862">
                <w:rPr>
                  <w:szCs w:val="20"/>
                </w:rPr>
                <w:t>366.14</w:t>
              </w:r>
            </w:ins>
            <w:del w:id="147" w:author="Zhendong Wu" w:date="2024-01-17T14:40:00Z">
              <w:r w:rsidRPr="00005862" w:rsidDel="005073F6">
                <w:rPr>
                  <w:color w:val="000000"/>
                  <w:szCs w:val="20"/>
                </w:rPr>
                <w:delText>366.14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148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227E5071" w14:textId="077FA475" w:rsidR="00AF127D" w:rsidRPr="00005862" w:rsidRDefault="00AF127D" w:rsidP="00AF12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149" w:author="Zhendong Wu" w:date="2024-01-17T14:40:00Z">
              <w:r w:rsidRPr="00005862">
                <w:rPr>
                  <w:szCs w:val="20"/>
                </w:rPr>
                <w:t>368.1</w:t>
              </w:r>
            </w:ins>
            <w:ins w:id="150" w:author="Zhendong Wu" w:date="2024-01-17T14:42:00Z">
              <w:r w:rsidRPr="00005862">
                <w:rPr>
                  <w:szCs w:val="20"/>
                </w:rPr>
                <w:t>0</w:t>
              </w:r>
            </w:ins>
            <w:del w:id="151" w:author="Zhendong Wu" w:date="2024-01-17T14:40:00Z">
              <w:r w:rsidRPr="00005862" w:rsidDel="005073F6">
                <w:rPr>
                  <w:color w:val="000000"/>
                  <w:szCs w:val="20"/>
                </w:rPr>
                <w:delText>368.10</w:delText>
              </w:r>
            </w:del>
          </w:p>
        </w:tc>
      </w:tr>
      <w:tr w:rsidR="00867E27" w:rsidRPr="00005862" w14:paraId="398BCC2D" w14:textId="77777777" w:rsidTr="00867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trPrChange w:id="152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nil"/>
            </w:tcBorders>
            <w:noWrap/>
            <w:hideMark/>
            <w:tcPrChange w:id="153" w:author="Zhendong Wu" w:date="2024-01-17T14:52:00Z">
              <w:tcPr>
                <w:tcW w:w="707" w:type="dxa"/>
                <w:tcBorders>
                  <w:right w:val="nil"/>
                </w:tcBorders>
                <w:noWrap/>
                <w:hideMark/>
              </w:tcPr>
            </w:tcPrChange>
          </w:tcPr>
          <w:p w14:paraId="63B199BE" w14:textId="77777777" w:rsidR="00B43C12" w:rsidRPr="00005862" w:rsidRDefault="00B43C12" w:rsidP="00B46004">
            <w:pPr>
              <w:jc w:val="center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U(Mean)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54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F640B61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55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C155DA8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56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AB6D291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57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2B8EB07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58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B1D4A06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59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DADCA41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60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F35060A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61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0359316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62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2588ABD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63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9CF1CAD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</w:tr>
      <w:tr w:rsidR="00867E27" w:rsidRPr="00005862" w14:paraId="0EB91176" w14:textId="77777777" w:rsidTr="00867E27">
        <w:trPr>
          <w:trHeight w:val="227"/>
          <w:trPrChange w:id="164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nil"/>
            </w:tcBorders>
            <w:noWrap/>
            <w:tcPrChange w:id="165" w:author="Zhendong Wu" w:date="2024-01-17T14:52:00Z">
              <w:tcPr>
                <w:tcW w:w="707" w:type="dxa"/>
                <w:tcBorders>
                  <w:right w:val="nil"/>
                </w:tcBorders>
                <w:noWrap/>
              </w:tcPr>
            </w:tcPrChange>
          </w:tcPr>
          <w:p w14:paraId="4324B516" w14:textId="77777777" w:rsidR="00B43C12" w:rsidRPr="00005862" w:rsidRDefault="00B43C12" w:rsidP="00B46004">
            <w:pPr>
              <w:jc w:val="center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szCs w:val="20"/>
              </w:rPr>
              <w:t>G</w:t>
            </w:r>
            <w:r w:rsidRPr="00005862">
              <w:rPr>
                <w:b/>
                <w:bCs/>
                <w:szCs w:val="20"/>
              </w:rPr>
              <w:softHyphen/>
            </w:r>
            <w:r w:rsidRPr="00005862">
              <w:rPr>
                <w:b/>
                <w:bCs/>
                <w:szCs w:val="20"/>
                <w:vertAlign w:val="subscript"/>
              </w:rPr>
              <w:t>ATM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166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7243E58E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1.41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167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31CA6D40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1.03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168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3DCE030C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0.65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169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2357B230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1.22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170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765B9235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1.72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171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3204F2FE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2.06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172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02EAB7F2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1.16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173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019F5ED6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1.82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174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A05F9C1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2.89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175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324B52ED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1.34</w:t>
            </w:r>
          </w:p>
        </w:tc>
      </w:tr>
      <w:tr w:rsidR="00867E27" w:rsidRPr="00005862" w14:paraId="00351675" w14:textId="77777777" w:rsidTr="00867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trPrChange w:id="176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bottom w:val="single" w:sz="12" w:space="0" w:color="auto"/>
              <w:right w:val="nil"/>
            </w:tcBorders>
            <w:noWrap/>
            <w:tcPrChange w:id="177" w:author="Zhendong Wu" w:date="2024-01-17T14:52:00Z">
              <w:tcPr>
                <w:tcW w:w="707" w:type="dxa"/>
                <w:tcBorders>
                  <w:bottom w:val="single" w:sz="12" w:space="0" w:color="auto"/>
                  <w:right w:val="nil"/>
                </w:tcBorders>
                <w:noWrap/>
              </w:tcPr>
            </w:tcPrChange>
          </w:tcPr>
          <w:p w14:paraId="6CDF9AA8" w14:textId="77777777" w:rsidR="00B43C12" w:rsidRPr="00005862" w:rsidRDefault="00B43C12" w:rsidP="00B46004">
            <w:pPr>
              <w:jc w:val="center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U(</w:t>
            </w:r>
            <w:r w:rsidRPr="00005862">
              <w:rPr>
                <w:b/>
                <w:bCs/>
                <w:szCs w:val="20"/>
              </w:rPr>
              <w:t>G</w:t>
            </w:r>
            <w:r w:rsidRPr="00005862">
              <w:rPr>
                <w:b/>
                <w:bCs/>
                <w:szCs w:val="20"/>
              </w:rPr>
              <w:softHyphen/>
            </w:r>
            <w:r w:rsidRPr="00005862">
              <w:rPr>
                <w:b/>
                <w:bCs/>
                <w:szCs w:val="20"/>
                <w:vertAlign w:val="subscript"/>
              </w:rPr>
              <w:t>ATM</w:t>
            </w: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78" w:author="Zhendong Wu" w:date="2024-01-17T14:52:00Z">
              <w:tcPr>
                <w:tcW w:w="932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93D011C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79" w:author="Zhendong Wu" w:date="2024-01-17T14:52:00Z">
              <w:tcPr>
                <w:tcW w:w="932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14608689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80" w:author="Zhendong Wu" w:date="2024-01-17T14:52:00Z">
              <w:tcPr>
                <w:tcW w:w="932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615F6CE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81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23AA3027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82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306108C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83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2AB5B688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84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182859EC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85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F0E7665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86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8E0DB5B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187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754C03A7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0.05</w:t>
            </w:r>
          </w:p>
        </w:tc>
      </w:tr>
      <w:tr w:rsidR="00867E27" w:rsidRPr="00005862" w14:paraId="201CB240" w14:textId="77777777" w:rsidTr="00867E27">
        <w:trPr>
          <w:trHeight w:val="227"/>
          <w:trPrChange w:id="188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12" w:space="0" w:color="auto"/>
              <w:bottom w:val="single" w:sz="12" w:space="0" w:color="auto"/>
              <w:right w:val="nil"/>
            </w:tcBorders>
            <w:noWrap/>
            <w:hideMark/>
            <w:tcPrChange w:id="189" w:author="Zhendong Wu" w:date="2024-01-17T14:52:00Z">
              <w:tcPr>
                <w:tcW w:w="707" w:type="dxa"/>
                <w:tcBorders>
                  <w:top w:val="single" w:sz="12" w:space="0" w:color="auto"/>
                  <w:bottom w:val="single" w:sz="12" w:space="0" w:color="auto"/>
                  <w:right w:val="nil"/>
                </w:tcBorders>
                <w:noWrap/>
                <w:hideMark/>
              </w:tcPr>
            </w:tcPrChange>
          </w:tcPr>
          <w:p w14:paraId="0FAB327D" w14:textId="77777777" w:rsidR="00B43C12" w:rsidRPr="00005862" w:rsidRDefault="00B43C12" w:rsidP="00B46004">
            <w:pPr>
              <w:jc w:val="center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  <w:t>Year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90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35BCB0CA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2000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91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22D71340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2001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92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300A5073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2002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93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16BD0939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2003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94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6D178115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2004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95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39BFF75E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2005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96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1481AAFE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2006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97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4D897D95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2007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98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2EA39685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2008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199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54D23A8A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2009</w:t>
            </w:r>
          </w:p>
        </w:tc>
      </w:tr>
      <w:tr w:rsidR="00867E27" w:rsidRPr="00005862" w14:paraId="563AFEFB" w14:textId="77777777" w:rsidTr="00867E27">
        <w:tblPrEx>
          <w:tblPrExChange w:id="200" w:author="Zhendong Wu" w:date="2024-01-17T14:52:00Z">
            <w:tblPrEx>
              <w:tblLayout w:type="fixed"/>
            </w:tblPrEx>
          </w:tblPrExChange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trPrChange w:id="201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12" w:space="0" w:color="auto"/>
              <w:right w:val="nil"/>
            </w:tcBorders>
            <w:noWrap/>
            <w:hideMark/>
            <w:tcPrChange w:id="202" w:author="Zhendong Wu" w:date="2024-01-17T14:52:00Z">
              <w:tcPr>
                <w:tcW w:w="0" w:type="auto"/>
                <w:tcBorders>
                  <w:top w:val="single" w:sz="12" w:space="0" w:color="auto"/>
                  <w:right w:val="nil"/>
                </w:tcBorders>
                <w:noWrap/>
                <w:hideMark/>
              </w:tcPr>
            </w:tcPrChange>
          </w:tcPr>
          <w:p w14:paraId="07EF0D3B" w14:textId="77777777" w:rsidR="00AF127D" w:rsidRPr="00005862" w:rsidRDefault="00AF127D" w:rsidP="00AF127D">
            <w:pPr>
              <w:jc w:val="center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Mean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03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78DB4AF3" w14:textId="72192DDA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04" w:author="Zhendong Wu" w:date="2024-01-17T14:43:00Z">
              <w:r w:rsidRPr="00005862">
                <w:rPr>
                  <w:szCs w:val="20"/>
                </w:rPr>
                <w:t>369.56</w:t>
              </w:r>
            </w:ins>
            <w:del w:id="205" w:author="Zhendong Wu" w:date="2024-01-17T14:43:00Z">
              <w:r w:rsidRPr="00005862" w:rsidDel="00D5528E">
                <w:rPr>
                  <w:color w:val="000000"/>
                  <w:szCs w:val="20"/>
                </w:rPr>
                <w:delText>369.30</w:delText>
              </w:r>
            </w:del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06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0FD7472A" w14:textId="7CE25F1D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07" w:author="Zhendong Wu" w:date="2024-01-17T14:43:00Z">
              <w:r w:rsidRPr="00005862">
                <w:rPr>
                  <w:szCs w:val="20"/>
                </w:rPr>
                <w:t>371.04</w:t>
              </w:r>
            </w:ins>
            <w:del w:id="208" w:author="Zhendong Wu" w:date="2024-01-17T14:43:00Z">
              <w:r w:rsidRPr="00005862" w:rsidDel="00D5528E">
                <w:rPr>
                  <w:color w:val="000000"/>
                  <w:szCs w:val="20"/>
                </w:rPr>
                <w:delText>370.77</w:delText>
              </w:r>
            </w:del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09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50D1C589" w14:textId="14ED0781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10" w:author="Zhendong Wu" w:date="2024-01-17T14:43:00Z">
              <w:r w:rsidRPr="00005862">
                <w:rPr>
                  <w:szCs w:val="20"/>
                </w:rPr>
                <w:t>373</w:t>
              </w:r>
            </w:ins>
            <w:ins w:id="211" w:author="Zhendong Wu" w:date="2024-01-17T14:45:00Z">
              <w:r w:rsidR="00005862" w:rsidRPr="00005862">
                <w:rPr>
                  <w:szCs w:val="20"/>
                </w:rPr>
                <w:t>.00</w:t>
              </w:r>
            </w:ins>
            <w:del w:id="212" w:author="Zhendong Wu" w:date="2024-01-17T14:43:00Z">
              <w:r w:rsidRPr="00005862" w:rsidDel="00D5528E">
                <w:rPr>
                  <w:color w:val="000000"/>
                  <w:szCs w:val="20"/>
                </w:rPr>
                <w:delText>372.92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13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1A940A37" w14:textId="2EB4EB92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14" w:author="Zhendong Wu" w:date="2024-01-17T14:43:00Z">
              <w:r w:rsidRPr="00005862">
                <w:rPr>
                  <w:szCs w:val="20"/>
                </w:rPr>
                <w:t>375.4</w:t>
              </w:r>
            </w:ins>
            <w:ins w:id="215" w:author="Zhendong Wu" w:date="2024-01-17T14:45:00Z">
              <w:r w:rsidR="00005862" w:rsidRPr="00005862">
                <w:rPr>
                  <w:szCs w:val="20"/>
                </w:rPr>
                <w:t>0</w:t>
              </w:r>
            </w:ins>
            <w:del w:id="216" w:author="Zhendong Wu" w:date="2024-01-17T14:43:00Z">
              <w:r w:rsidRPr="00005862" w:rsidDel="00D5528E">
                <w:rPr>
                  <w:color w:val="000000"/>
                  <w:szCs w:val="20"/>
                </w:rPr>
                <w:delText>375.45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17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3C58939B" w14:textId="7FF81E5F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18" w:author="Zhendong Wu" w:date="2024-01-17T14:43:00Z">
              <w:r w:rsidRPr="00005862">
                <w:rPr>
                  <w:szCs w:val="20"/>
                </w:rPr>
                <w:t>377.13</w:t>
              </w:r>
            </w:ins>
            <w:del w:id="219" w:author="Zhendong Wu" w:date="2024-01-17T14:43:00Z">
              <w:r w:rsidRPr="00005862" w:rsidDel="00D5528E">
                <w:rPr>
                  <w:color w:val="000000"/>
                  <w:szCs w:val="20"/>
                </w:rPr>
                <w:delText>377.22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20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2D2380EB" w14:textId="060AB957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21" w:author="Zhendong Wu" w:date="2024-01-17T14:43:00Z">
              <w:r w:rsidRPr="00005862">
                <w:rPr>
                  <w:szCs w:val="20"/>
                </w:rPr>
                <w:t>379.27</w:t>
              </w:r>
            </w:ins>
            <w:del w:id="222" w:author="Zhendong Wu" w:date="2024-01-17T14:43:00Z">
              <w:r w:rsidRPr="00005862" w:rsidDel="00D5528E">
                <w:rPr>
                  <w:color w:val="000000"/>
                  <w:szCs w:val="20"/>
                </w:rPr>
                <w:delText>379.28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23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46158885" w14:textId="7394F706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24" w:author="Zhendong Wu" w:date="2024-01-17T14:43:00Z">
              <w:r w:rsidRPr="00005862">
                <w:rPr>
                  <w:szCs w:val="20"/>
                </w:rPr>
                <w:t>381.36</w:t>
              </w:r>
            </w:ins>
            <w:del w:id="225" w:author="Zhendong Wu" w:date="2024-01-17T14:43:00Z">
              <w:r w:rsidRPr="00005862" w:rsidDel="00D5528E">
                <w:rPr>
                  <w:color w:val="000000"/>
                  <w:szCs w:val="20"/>
                </w:rPr>
                <w:delText>381.38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26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4323254A" w14:textId="02D0BC06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27" w:author="Zhendong Wu" w:date="2024-01-17T14:43:00Z">
              <w:r w:rsidRPr="00005862">
                <w:rPr>
                  <w:szCs w:val="20"/>
                </w:rPr>
                <w:t>383.22</w:t>
              </w:r>
            </w:ins>
            <w:del w:id="228" w:author="Zhendong Wu" w:date="2024-01-17T14:43:00Z">
              <w:r w:rsidRPr="00005862" w:rsidDel="00D5528E">
                <w:rPr>
                  <w:color w:val="000000"/>
                  <w:szCs w:val="20"/>
                </w:rPr>
                <w:delText>383.20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29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365A72F5" w14:textId="1D231A8D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30" w:author="Zhendong Wu" w:date="2024-01-17T14:43:00Z">
              <w:r w:rsidRPr="00005862">
                <w:rPr>
                  <w:szCs w:val="20"/>
                </w:rPr>
                <w:t>385.3</w:t>
              </w:r>
            </w:ins>
            <w:ins w:id="231" w:author="Zhendong Wu" w:date="2024-01-17T14:45:00Z">
              <w:r w:rsidR="00005862" w:rsidRPr="00005862">
                <w:rPr>
                  <w:szCs w:val="20"/>
                </w:rPr>
                <w:t>0</w:t>
              </w:r>
            </w:ins>
            <w:del w:id="232" w:author="Zhendong Wu" w:date="2024-01-17T14:43:00Z">
              <w:r w:rsidRPr="00005862" w:rsidDel="00D5528E">
                <w:rPr>
                  <w:color w:val="000000"/>
                  <w:szCs w:val="20"/>
                </w:rPr>
                <w:delText>385.26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33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46F8EA22" w14:textId="5D8658B6" w:rsidR="00AF127D" w:rsidRPr="00005862" w:rsidRDefault="00AF127D" w:rsidP="00AF12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34" w:author="Zhendong Wu" w:date="2024-01-17T14:43:00Z">
              <w:r w:rsidRPr="00005862">
                <w:rPr>
                  <w:szCs w:val="20"/>
                </w:rPr>
                <w:t>386.83</w:t>
              </w:r>
            </w:ins>
            <w:del w:id="235" w:author="Zhendong Wu" w:date="2024-01-17T14:43:00Z">
              <w:r w:rsidRPr="00005862" w:rsidDel="00D5528E">
                <w:rPr>
                  <w:color w:val="000000"/>
                  <w:szCs w:val="20"/>
                </w:rPr>
                <w:delText>386.78</w:delText>
              </w:r>
            </w:del>
          </w:p>
        </w:tc>
      </w:tr>
      <w:tr w:rsidR="00867E27" w:rsidRPr="00005862" w14:paraId="0059D7D6" w14:textId="77777777" w:rsidTr="00867E27">
        <w:trPr>
          <w:trHeight w:val="227"/>
          <w:trPrChange w:id="236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nil"/>
            </w:tcBorders>
            <w:noWrap/>
            <w:hideMark/>
            <w:tcPrChange w:id="237" w:author="Zhendong Wu" w:date="2024-01-17T14:52:00Z">
              <w:tcPr>
                <w:tcW w:w="707" w:type="dxa"/>
                <w:tcBorders>
                  <w:right w:val="nil"/>
                </w:tcBorders>
                <w:noWrap/>
                <w:hideMark/>
              </w:tcPr>
            </w:tcPrChange>
          </w:tcPr>
          <w:p w14:paraId="3054BADA" w14:textId="77777777" w:rsidR="00B43C12" w:rsidRPr="00005862" w:rsidRDefault="00B43C12" w:rsidP="00B46004">
            <w:pPr>
              <w:jc w:val="center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U(Mean)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38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D91049A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39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F6A65C1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0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FCE86D7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1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117A4F9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2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320A725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3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6B9033E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4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2BE4254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0.09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5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803846F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6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9FC49CE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7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EA80F25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0.11</w:t>
            </w:r>
          </w:p>
        </w:tc>
      </w:tr>
      <w:tr w:rsidR="00867E27" w:rsidRPr="00005862" w14:paraId="703FB720" w14:textId="77777777" w:rsidTr="00867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trPrChange w:id="248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nil"/>
            </w:tcBorders>
            <w:noWrap/>
            <w:tcPrChange w:id="249" w:author="Zhendong Wu" w:date="2024-01-17T14:52:00Z">
              <w:tcPr>
                <w:tcW w:w="707" w:type="dxa"/>
                <w:tcBorders>
                  <w:right w:val="nil"/>
                </w:tcBorders>
                <w:noWrap/>
              </w:tcPr>
            </w:tcPrChange>
          </w:tcPr>
          <w:p w14:paraId="11B9D49B" w14:textId="77777777" w:rsidR="00B43C12" w:rsidRPr="00005862" w:rsidRDefault="00B43C12" w:rsidP="00B46004">
            <w:pPr>
              <w:jc w:val="center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szCs w:val="20"/>
              </w:rPr>
              <w:t>G</w:t>
            </w:r>
            <w:r w:rsidRPr="00005862">
              <w:rPr>
                <w:b/>
                <w:bCs/>
                <w:szCs w:val="20"/>
              </w:rPr>
              <w:softHyphen/>
            </w:r>
            <w:r w:rsidRPr="00005862">
              <w:rPr>
                <w:b/>
                <w:bCs/>
                <w:szCs w:val="20"/>
                <w:vertAlign w:val="subscript"/>
              </w:rPr>
              <w:t>ATM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250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211E0A11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1.58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251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1874E229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1.58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252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714FC7C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2.33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253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B2706B9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2.17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254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0339D3B5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1.66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255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C7B7AD4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2.42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256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0823FA14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1.75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257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673D7A53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2.20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258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3C8AB0AC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1.71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259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2FA88D41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1.68</w:t>
            </w:r>
          </w:p>
        </w:tc>
      </w:tr>
      <w:tr w:rsidR="00867E27" w:rsidRPr="00005862" w14:paraId="2DE75286" w14:textId="77777777" w:rsidTr="00867E27">
        <w:trPr>
          <w:trHeight w:val="227"/>
          <w:trPrChange w:id="260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bottom w:val="single" w:sz="12" w:space="0" w:color="auto"/>
              <w:right w:val="nil"/>
            </w:tcBorders>
            <w:noWrap/>
            <w:tcPrChange w:id="261" w:author="Zhendong Wu" w:date="2024-01-17T14:52:00Z">
              <w:tcPr>
                <w:tcW w:w="707" w:type="dxa"/>
                <w:tcBorders>
                  <w:bottom w:val="single" w:sz="12" w:space="0" w:color="auto"/>
                  <w:right w:val="nil"/>
                </w:tcBorders>
                <w:noWrap/>
              </w:tcPr>
            </w:tcPrChange>
          </w:tcPr>
          <w:p w14:paraId="57612F86" w14:textId="77777777" w:rsidR="00B43C12" w:rsidRPr="00005862" w:rsidRDefault="00B43C12" w:rsidP="00B46004">
            <w:pPr>
              <w:jc w:val="center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U(</w:t>
            </w:r>
            <w:r w:rsidRPr="00005862">
              <w:rPr>
                <w:b/>
                <w:bCs/>
                <w:szCs w:val="20"/>
              </w:rPr>
              <w:t>G</w:t>
            </w:r>
            <w:r w:rsidRPr="00005862">
              <w:rPr>
                <w:b/>
                <w:bCs/>
                <w:szCs w:val="20"/>
              </w:rPr>
              <w:softHyphen/>
            </w:r>
            <w:r w:rsidRPr="00005862">
              <w:rPr>
                <w:b/>
                <w:bCs/>
                <w:szCs w:val="20"/>
                <w:vertAlign w:val="subscript"/>
              </w:rPr>
              <w:t>ATM</w:t>
            </w: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262" w:author="Zhendong Wu" w:date="2024-01-17T14:52:00Z">
              <w:tcPr>
                <w:tcW w:w="932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6690CE8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263" w:author="Zhendong Wu" w:date="2024-01-17T14:52:00Z">
              <w:tcPr>
                <w:tcW w:w="932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7210955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264" w:author="Zhendong Wu" w:date="2024-01-17T14:52:00Z">
              <w:tcPr>
                <w:tcW w:w="932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96FCEAE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265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3158CA05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266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364AEF5E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267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73CDC2E9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268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37BB55B6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269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28D404B4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270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68C54235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271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7289DCC4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0.04</w:t>
            </w:r>
          </w:p>
        </w:tc>
      </w:tr>
      <w:tr w:rsidR="00867E27" w:rsidRPr="00005862" w14:paraId="6247AD30" w14:textId="77777777" w:rsidTr="00867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trPrChange w:id="272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12" w:space="0" w:color="auto"/>
              <w:bottom w:val="single" w:sz="12" w:space="0" w:color="auto"/>
              <w:right w:val="nil"/>
            </w:tcBorders>
            <w:noWrap/>
            <w:hideMark/>
            <w:tcPrChange w:id="273" w:author="Zhendong Wu" w:date="2024-01-17T14:52:00Z">
              <w:tcPr>
                <w:tcW w:w="707" w:type="dxa"/>
                <w:tcBorders>
                  <w:top w:val="single" w:sz="12" w:space="0" w:color="auto"/>
                  <w:bottom w:val="single" w:sz="12" w:space="0" w:color="auto"/>
                  <w:right w:val="nil"/>
                </w:tcBorders>
                <w:noWrap/>
                <w:hideMark/>
              </w:tcPr>
            </w:tcPrChange>
          </w:tcPr>
          <w:p w14:paraId="1E55BA52" w14:textId="77777777" w:rsidR="00B43C12" w:rsidRPr="00005862" w:rsidRDefault="00B43C12" w:rsidP="00B46004">
            <w:pPr>
              <w:jc w:val="center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  <w:t>Year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274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59D994E2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2010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275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0B318BAE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2011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276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06C84311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2012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277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4BC1A723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2013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278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5F35B9E3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2014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279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2B2920F1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2015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280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63E19178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2016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281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5F969337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2017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282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2E9A9107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2018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283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7ABA9088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2019</w:t>
            </w:r>
          </w:p>
        </w:tc>
      </w:tr>
      <w:tr w:rsidR="00867E27" w:rsidRPr="00005862" w14:paraId="4AFE6671" w14:textId="77777777" w:rsidTr="00867E27">
        <w:tblPrEx>
          <w:tblPrExChange w:id="284" w:author="Zhendong Wu" w:date="2024-01-17T14:52:00Z">
            <w:tblPrEx>
              <w:tblLayout w:type="fixed"/>
            </w:tblPrEx>
          </w:tblPrExChange>
        </w:tblPrEx>
        <w:trPr>
          <w:trHeight w:val="227"/>
          <w:trPrChange w:id="285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12" w:space="0" w:color="auto"/>
              <w:right w:val="nil"/>
            </w:tcBorders>
            <w:noWrap/>
            <w:hideMark/>
            <w:tcPrChange w:id="286" w:author="Zhendong Wu" w:date="2024-01-17T14:52:00Z">
              <w:tcPr>
                <w:tcW w:w="0" w:type="auto"/>
                <w:tcBorders>
                  <w:top w:val="single" w:sz="12" w:space="0" w:color="auto"/>
                  <w:right w:val="nil"/>
                </w:tcBorders>
                <w:noWrap/>
                <w:hideMark/>
              </w:tcPr>
            </w:tcPrChange>
          </w:tcPr>
          <w:p w14:paraId="72CBE6F9" w14:textId="77777777" w:rsidR="00005862" w:rsidRPr="00005862" w:rsidRDefault="00005862" w:rsidP="00005862">
            <w:pPr>
              <w:jc w:val="center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Mean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87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1368C4D0" w14:textId="25A9DCA5" w:rsidR="00005862" w:rsidRPr="00005862" w:rsidRDefault="00005862" w:rsidP="000058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88" w:author="Zhendong Wu" w:date="2024-01-17T14:46:00Z">
              <w:r w:rsidRPr="00005862">
                <w:rPr>
                  <w:szCs w:val="20"/>
                </w:rPr>
                <w:t>389.04</w:t>
              </w:r>
            </w:ins>
            <w:del w:id="289" w:author="Zhendong Wu" w:date="2024-01-17T14:46:00Z">
              <w:r w:rsidRPr="00005862" w:rsidDel="00365B96">
                <w:rPr>
                  <w:color w:val="000000"/>
                  <w:szCs w:val="20"/>
                </w:rPr>
                <w:delText>389.01</w:delText>
              </w:r>
            </w:del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90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355317D6" w14:textId="28111CFA" w:rsidR="00005862" w:rsidRPr="00005862" w:rsidRDefault="00005862" w:rsidP="000058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91" w:author="Zhendong Wu" w:date="2024-01-17T14:46:00Z">
              <w:r w:rsidRPr="00005862">
                <w:rPr>
                  <w:szCs w:val="20"/>
                </w:rPr>
                <w:t>390.96</w:t>
              </w:r>
            </w:ins>
            <w:del w:id="292" w:author="Zhendong Wu" w:date="2024-01-17T14:46:00Z">
              <w:r w:rsidRPr="00005862" w:rsidDel="00365B96">
                <w:rPr>
                  <w:color w:val="000000"/>
                  <w:szCs w:val="20"/>
                </w:rPr>
                <w:delText>390.97</w:delText>
              </w:r>
            </w:del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93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4FC63007" w14:textId="6F541D78" w:rsidR="00005862" w:rsidRPr="00005862" w:rsidRDefault="00005862" w:rsidP="000058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94" w:author="Zhendong Wu" w:date="2024-01-17T14:46:00Z">
              <w:r w:rsidRPr="00005862">
                <w:rPr>
                  <w:szCs w:val="20"/>
                </w:rPr>
                <w:t>393.15</w:t>
              </w:r>
            </w:ins>
            <w:del w:id="295" w:author="Zhendong Wu" w:date="2024-01-17T14:46:00Z">
              <w:r w:rsidRPr="00005862" w:rsidDel="00365B96">
                <w:rPr>
                  <w:color w:val="000000"/>
                  <w:szCs w:val="20"/>
                </w:rPr>
                <w:delText>393.14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96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012D5ABB" w14:textId="34D5FFBD" w:rsidR="00005862" w:rsidRPr="00005862" w:rsidRDefault="00005862" w:rsidP="000058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297" w:author="Zhendong Wu" w:date="2024-01-17T14:46:00Z">
              <w:r w:rsidRPr="00005862">
                <w:rPr>
                  <w:szCs w:val="20"/>
                </w:rPr>
                <w:t>395.84</w:t>
              </w:r>
            </w:ins>
            <w:del w:id="298" w:author="Zhendong Wu" w:date="2024-01-17T14:46:00Z">
              <w:r w:rsidRPr="00005862" w:rsidDel="00365B96">
                <w:rPr>
                  <w:color w:val="000000"/>
                  <w:szCs w:val="20"/>
                </w:rPr>
                <w:delText>396.00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299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43FE77C6" w14:textId="4C3EFD34" w:rsidR="00005862" w:rsidRPr="00005862" w:rsidRDefault="00005862" w:rsidP="000058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300" w:author="Zhendong Wu" w:date="2024-01-17T14:46:00Z">
              <w:r w:rsidRPr="00005862">
                <w:rPr>
                  <w:szCs w:val="20"/>
                </w:rPr>
                <w:t>397.78</w:t>
              </w:r>
            </w:ins>
            <w:del w:id="301" w:author="Zhendong Wu" w:date="2024-01-17T14:46:00Z">
              <w:r w:rsidRPr="00005862" w:rsidDel="00365B96">
                <w:rPr>
                  <w:color w:val="000000"/>
                  <w:szCs w:val="20"/>
                </w:rPr>
                <w:delText>397.79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302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1445B77B" w14:textId="22AB7734" w:rsidR="00005862" w:rsidRPr="00005862" w:rsidRDefault="00005862" w:rsidP="000058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303" w:author="Zhendong Wu" w:date="2024-01-17T14:46:00Z">
              <w:r w:rsidRPr="00005862">
                <w:rPr>
                  <w:szCs w:val="20"/>
                </w:rPr>
                <w:t>400.13</w:t>
              </w:r>
            </w:ins>
            <w:del w:id="304" w:author="Zhendong Wu" w:date="2024-01-17T14:46:00Z">
              <w:r w:rsidRPr="00005862" w:rsidDel="00365B96">
                <w:rPr>
                  <w:color w:val="000000"/>
                  <w:szCs w:val="20"/>
                </w:rPr>
                <w:delText>400.12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305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519CB2BD" w14:textId="176B1DEA" w:rsidR="00005862" w:rsidRPr="00005862" w:rsidRDefault="00005862" w:rsidP="000058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306" w:author="Zhendong Wu" w:date="2024-01-17T14:46:00Z">
              <w:r w:rsidRPr="00005862">
                <w:rPr>
                  <w:szCs w:val="20"/>
                </w:rPr>
                <w:t>403.41</w:t>
              </w:r>
            </w:ins>
            <w:del w:id="307" w:author="Zhendong Wu" w:date="2024-01-17T14:46:00Z">
              <w:r w:rsidRPr="00005862" w:rsidDel="00365B96">
                <w:rPr>
                  <w:color w:val="000000"/>
                  <w:szCs w:val="20"/>
                </w:rPr>
                <w:delText>403.47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308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0381DA53" w14:textId="2EE32AE6" w:rsidR="00005862" w:rsidRPr="00005862" w:rsidRDefault="00005862" w:rsidP="000058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309" w:author="Zhendong Wu" w:date="2024-01-17T14:46:00Z">
              <w:r w:rsidRPr="00005862">
                <w:rPr>
                  <w:szCs w:val="20"/>
                </w:rPr>
                <w:t>405.66</w:t>
              </w:r>
            </w:ins>
            <w:del w:id="310" w:author="Zhendong Wu" w:date="2024-01-17T14:46:00Z">
              <w:r w:rsidRPr="00005862" w:rsidDel="00365B96">
                <w:rPr>
                  <w:color w:val="000000"/>
                  <w:szCs w:val="20"/>
                </w:rPr>
                <w:delText>405.70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311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27A15794" w14:textId="5BED0FAB" w:rsidR="00005862" w:rsidRPr="00005862" w:rsidRDefault="00005862" w:rsidP="000058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312" w:author="Zhendong Wu" w:date="2024-01-17T14:46:00Z">
              <w:r w:rsidRPr="00005862">
                <w:rPr>
                  <w:szCs w:val="20"/>
                </w:rPr>
                <w:t>407.92</w:t>
              </w:r>
            </w:ins>
            <w:del w:id="313" w:author="Zhendong Wu" w:date="2024-01-17T14:46:00Z">
              <w:r w:rsidRPr="00005862" w:rsidDel="00365B96">
                <w:rPr>
                  <w:color w:val="000000"/>
                  <w:szCs w:val="20"/>
                </w:rPr>
                <w:delText>407.93</w:delText>
              </w:r>
            </w:del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314" w:author="Zhendong Wu" w:date="2024-01-17T14:52:00Z">
              <w:tcPr>
                <w:tcW w:w="0" w:type="auto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73A98FCB" w14:textId="0F7DD4BE" w:rsidR="00005862" w:rsidRPr="00005862" w:rsidRDefault="00005862" w:rsidP="000058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ins w:id="315" w:author="Zhendong Wu" w:date="2024-01-17T14:46:00Z">
              <w:r w:rsidRPr="00005862">
                <w:rPr>
                  <w:szCs w:val="20"/>
                </w:rPr>
                <w:t>410.56</w:t>
              </w:r>
            </w:ins>
            <w:del w:id="316" w:author="Zhendong Wu" w:date="2024-01-17T14:46:00Z">
              <w:r w:rsidRPr="00005862" w:rsidDel="00365B96">
                <w:rPr>
                  <w:color w:val="000000"/>
                  <w:szCs w:val="20"/>
                </w:rPr>
                <w:delText>410.57</w:delText>
              </w:r>
            </w:del>
          </w:p>
        </w:tc>
      </w:tr>
      <w:tr w:rsidR="00867E27" w:rsidRPr="00005862" w14:paraId="36F09106" w14:textId="77777777" w:rsidTr="00867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trPrChange w:id="317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nil"/>
            </w:tcBorders>
            <w:noWrap/>
            <w:hideMark/>
            <w:tcPrChange w:id="318" w:author="Zhendong Wu" w:date="2024-01-17T14:52:00Z">
              <w:tcPr>
                <w:tcW w:w="707" w:type="dxa"/>
                <w:tcBorders>
                  <w:right w:val="nil"/>
                </w:tcBorders>
                <w:noWrap/>
                <w:hideMark/>
              </w:tcPr>
            </w:tcPrChange>
          </w:tcPr>
          <w:p w14:paraId="1CACD518" w14:textId="77777777" w:rsidR="00B43C12" w:rsidRPr="00005862" w:rsidRDefault="00B43C12" w:rsidP="00B46004">
            <w:pPr>
              <w:jc w:val="center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U(Mean)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9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D77BD9B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0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5B1AC83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1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C34092F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2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35149FC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3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0901068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4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1D220AD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5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53C5DD8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6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7E91A5F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0.09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7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4A58A13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8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DAED364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0.13</w:t>
            </w:r>
          </w:p>
        </w:tc>
      </w:tr>
      <w:tr w:rsidR="00867E27" w:rsidRPr="00005862" w14:paraId="4E84EF62" w14:textId="77777777" w:rsidTr="00867E27">
        <w:trPr>
          <w:trHeight w:val="227"/>
          <w:trPrChange w:id="329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nil"/>
            </w:tcBorders>
            <w:noWrap/>
            <w:tcPrChange w:id="330" w:author="Zhendong Wu" w:date="2024-01-17T14:52:00Z">
              <w:tcPr>
                <w:tcW w:w="707" w:type="dxa"/>
                <w:tcBorders>
                  <w:right w:val="nil"/>
                </w:tcBorders>
                <w:noWrap/>
              </w:tcPr>
            </w:tcPrChange>
          </w:tcPr>
          <w:p w14:paraId="45F86A06" w14:textId="77777777" w:rsidR="00B43C12" w:rsidRPr="00005862" w:rsidRDefault="00B43C12" w:rsidP="00B46004">
            <w:pPr>
              <w:jc w:val="center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szCs w:val="20"/>
              </w:rPr>
              <w:t>G</w:t>
            </w:r>
            <w:r w:rsidRPr="00005862">
              <w:rPr>
                <w:b/>
                <w:bCs/>
                <w:szCs w:val="20"/>
              </w:rPr>
              <w:softHyphen/>
            </w:r>
            <w:r w:rsidRPr="00005862">
              <w:rPr>
                <w:b/>
                <w:bCs/>
                <w:szCs w:val="20"/>
                <w:vertAlign w:val="subscript"/>
              </w:rPr>
              <w:t>ATM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331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66082FA9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2.32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332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63194B2C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1.73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333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C65BC96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2.74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334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600AC05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2.30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335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22D41A61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1.91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336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3E04B78E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2.98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337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602A4E4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2.95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338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3E7CA4A8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2.04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339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EC5951A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2.50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340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0CF5D8A5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2.61</w:t>
            </w:r>
          </w:p>
        </w:tc>
      </w:tr>
      <w:tr w:rsidR="00867E27" w:rsidRPr="00005862" w14:paraId="31539DCD" w14:textId="77777777" w:rsidTr="00867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trPrChange w:id="341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bottom w:val="single" w:sz="12" w:space="0" w:color="auto"/>
              <w:right w:val="nil"/>
            </w:tcBorders>
            <w:noWrap/>
            <w:tcPrChange w:id="342" w:author="Zhendong Wu" w:date="2024-01-17T14:52:00Z">
              <w:tcPr>
                <w:tcW w:w="707" w:type="dxa"/>
                <w:tcBorders>
                  <w:bottom w:val="single" w:sz="12" w:space="0" w:color="auto"/>
                  <w:right w:val="nil"/>
                </w:tcBorders>
                <w:noWrap/>
              </w:tcPr>
            </w:tcPrChange>
          </w:tcPr>
          <w:p w14:paraId="5CE05A57" w14:textId="77777777" w:rsidR="00B43C12" w:rsidRPr="00005862" w:rsidRDefault="00B43C12" w:rsidP="00B46004">
            <w:pPr>
              <w:jc w:val="center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U(</w:t>
            </w:r>
            <w:r w:rsidRPr="00005862">
              <w:rPr>
                <w:b/>
                <w:bCs/>
                <w:szCs w:val="20"/>
              </w:rPr>
              <w:t>G</w:t>
            </w:r>
            <w:r w:rsidRPr="00005862">
              <w:rPr>
                <w:b/>
                <w:bCs/>
                <w:szCs w:val="20"/>
              </w:rPr>
              <w:softHyphen/>
            </w:r>
            <w:r w:rsidRPr="00005862">
              <w:rPr>
                <w:b/>
                <w:bCs/>
                <w:szCs w:val="20"/>
                <w:vertAlign w:val="subscript"/>
              </w:rPr>
              <w:t>ATM</w:t>
            </w: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343" w:author="Zhendong Wu" w:date="2024-01-17T14:52:00Z">
              <w:tcPr>
                <w:tcW w:w="932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25F6B058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344" w:author="Zhendong Wu" w:date="2024-01-17T14:52:00Z">
              <w:tcPr>
                <w:tcW w:w="932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03D7F9A9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345" w:author="Zhendong Wu" w:date="2024-01-17T14:52:00Z">
              <w:tcPr>
                <w:tcW w:w="932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0F918C22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346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DB9AF9E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347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3793343D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348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2547DAF5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349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0A7B7D4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350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D441D27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351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91F328A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352" w:author="Zhendong Wu" w:date="2024-01-17T14:52:00Z">
              <w:tcPr>
                <w:tcW w:w="933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4CE2BC03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</w:rPr>
            </w:pPr>
            <w:r w:rsidRPr="00005862">
              <w:rPr>
                <w:color w:val="000000"/>
                <w:szCs w:val="20"/>
              </w:rPr>
              <w:t>0.05</w:t>
            </w:r>
          </w:p>
        </w:tc>
      </w:tr>
      <w:tr w:rsidR="00867E27" w:rsidRPr="00005862" w14:paraId="6811BCF2" w14:textId="77777777" w:rsidTr="00867E27">
        <w:trPr>
          <w:trHeight w:val="227"/>
          <w:trPrChange w:id="353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354" w:author="Zhendong Wu" w:date="2024-01-17T14:52:00Z">
              <w:tcPr>
                <w:tcW w:w="707" w:type="dxa"/>
                <w:tcBorders>
                  <w:top w:val="single" w:sz="12" w:space="0" w:color="auto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6FD98BB9" w14:textId="77777777" w:rsidR="00B43C12" w:rsidRPr="00005862" w:rsidRDefault="00B43C12" w:rsidP="00B46004">
            <w:pPr>
              <w:jc w:val="center"/>
              <w:rPr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  <w:t>Year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  <w:tcPrChange w:id="355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07D238A3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2020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PrChange w:id="356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26D38595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PrChange w:id="357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1BB859BB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PrChange w:id="358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0A57220B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PrChange w:id="359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4BC1C1EF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PrChange w:id="360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6339C1AB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PrChange w:id="361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39C7A0C7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PrChange w:id="362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3A6FBC19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PrChange w:id="363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6B8FE1B2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PrChange w:id="364" w:author="Zhendong Wu" w:date="2024-01-17T14:52:00Z">
              <w:tcPr>
                <w:tcW w:w="933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09D268F9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</w:tr>
      <w:tr w:rsidR="00867E27" w:rsidRPr="00005862" w14:paraId="5E45BF2A" w14:textId="77777777" w:rsidTr="00867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trPrChange w:id="365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12" w:space="0" w:color="auto"/>
              <w:right w:val="nil"/>
            </w:tcBorders>
            <w:shd w:val="clear" w:color="auto" w:fill="auto"/>
            <w:noWrap/>
            <w:hideMark/>
            <w:tcPrChange w:id="366" w:author="Zhendong Wu" w:date="2024-01-17T14:52:00Z">
              <w:tcPr>
                <w:tcW w:w="707" w:type="dxa"/>
                <w:tcBorders>
                  <w:top w:val="single" w:sz="12" w:space="0" w:color="auto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0B8A7B5D" w14:textId="77777777" w:rsidR="00B43C12" w:rsidRPr="00005862" w:rsidRDefault="00B43C12" w:rsidP="00B46004">
            <w:pPr>
              <w:jc w:val="center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Mean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367" w:author="Zhendong Wu" w:date="2024-01-17T14:52:00Z">
              <w:tcPr>
                <w:tcW w:w="932" w:type="dxa"/>
                <w:tcBorders>
                  <w:top w:val="single" w:sz="12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5AAB6464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  <w:lang w:val="en-US" w:eastAsia="zh-CN"/>
              </w:rPr>
              <w:t>413.06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68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7C3746B6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69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6FA0B404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70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0327000F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71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0A39E3A5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72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69DEDA27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73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2563F742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74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07115527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75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3EFC7928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76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76C0D203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</w:tr>
      <w:tr w:rsidR="00867E27" w:rsidRPr="00005862" w14:paraId="7324E701" w14:textId="77777777" w:rsidTr="00867E27">
        <w:trPr>
          <w:trHeight w:val="227"/>
          <w:trPrChange w:id="377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nil"/>
            </w:tcBorders>
            <w:shd w:val="clear" w:color="auto" w:fill="auto"/>
            <w:noWrap/>
            <w:hideMark/>
            <w:tcPrChange w:id="378" w:author="Zhendong Wu" w:date="2024-01-17T14:52:00Z">
              <w:tcPr>
                <w:tcW w:w="707" w:type="dxa"/>
                <w:tcBorders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34C394B0" w14:textId="77777777" w:rsidR="00B43C12" w:rsidRPr="00005862" w:rsidRDefault="00B43C12" w:rsidP="00B46004">
            <w:pPr>
              <w:jc w:val="center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U(Mean)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  <w:tcPrChange w:id="379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</w:tcPrChange>
          </w:tcPr>
          <w:p w14:paraId="4E2BE307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  <w:lang w:val="en-US" w:eastAsia="zh-CN"/>
              </w:rPr>
              <w:t>0.16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80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04B15B23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81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23020E28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82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20E5D01A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83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2B6D386F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84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181ABCA3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85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54C38989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86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6C80422E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87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0F77D0C1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88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02904147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</w:tr>
      <w:tr w:rsidR="00867E27" w:rsidRPr="00005862" w14:paraId="0BB7382F" w14:textId="77777777" w:rsidTr="00867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trPrChange w:id="389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nil"/>
            </w:tcBorders>
            <w:shd w:val="clear" w:color="auto" w:fill="auto"/>
            <w:noWrap/>
            <w:tcPrChange w:id="390" w:author="Zhendong Wu" w:date="2024-01-17T14:52:00Z">
              <w:tcPr>
                <w:tcW w:w="707" w:type="dxa"/>
                <w:tcBorders>
                  <w:right w:val="nil"/>
                </w:tcBorders>
                <w:shd w:val="clear" w:color="auto" w:fill="auto"/>
                <w:noWrap/>
              </w:tcPr>
            </w:tcPrChange>
          </w:tcPr>
          <w:p w14:paraId="69BF03A1" w14:textId="77777777" w:rsidR="00B43C12" w:rsidRPr="00005862" w:rsidRDefault="00B43C12" w:rsidP="00B46004">
            <w:pPr>
              <w:jc w:val="center"/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szCs w:val="20"/>
              </w:rPr>
              <w:t>G</w:t>
            </w:r>
            <w:r w:rsidRPr="00005862">
              <w:rPr>
                <w:b/>
                <w:bCs/>
                <w:szCs w:val="20"/>
              </w:rPr>
              <w:softHyphen/>
            </w:r>
            <w:r w:rsidRPr="00005862">
              <w:rPr>
                <w:b/>
                <w:bCs/>
                <w:szCs w:val="20"/>
                <w:vertAlign w:val="subscript"/>
              </w:rPr>
              <w:t>ATM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391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5FFB2867" w14:textId="77777777" w:rsidR="00B43C12" w:rsidRPr="00005862" w:rsidRDefault="00B43C12" w:rsidP="00B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2.60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92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4149ED5B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93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4C239227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94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0BAAB0B2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95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2E495DEE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96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4FA52EF4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97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0F072906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98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20BD919D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399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238803FC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400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340DAD1E" w14:textId="77777777" w:rsidR="00B43C12" w:rsidRPr="00005862" w:rsidRDefault="00B43C12" w:rsidP="00E52D8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</w:tr>
      <w:tr w:rsidR="00867E27" w:rsidRPr="00005862" w14:paraId="3C100EC7" w14:textId="77777777" w:rsidTr="00867E27">
        <w:trPr>
          <w:trHeight w:val="227"/>
          <w:trPrChange w:id="401" w:author="Zhendong Wu" w:date="2024-01-17T14:52:00Z">
            <w:trPr>
              <w:trHeight w:val="22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bottom w:val="single" w:sz="12" w:space="0" w:color="auto"/>
              <w:right w:val="nil"/>
            </w:tcBorders>
            <w:shd w:val="clear" w:color="auto" w:fill="auto"/>
            <w:noWrap/>
            <w:tcPrChange w:id="402" w:author="Zhendong Wu" w:date="2024-01-17T14:52:00Z">
              <w:tcPr>
                <w:tcW w:w="707" w:type="dxa"/>
                <w:tcBorders>
                  <w:bottom w:val="single" w:sz="12" w:space="0" w:color="auto"/>
                  <w:right w:val="nil"/>
                </w:tcBorders>
                <w:shd w:val="clear" w:color="auto" w:fill="auto"/>
                <w:noWrap/>
              </w:tcPr>
            </w:tcPrChange>
          </w:tcPr>
          <w:p w14:paraId="0EF32637" w14:textId="77777777" w:rsidR="00B43C12" w:rsidRPr="00005862" w:rsidRDefault="00B43C12" w:rsidP="00B46004">
            <w:pPr>
              <w:jc w:val="center"/>
              <w:rPr>
                <w:b/>
                <w:bCs/>
                <w:i w:val="0"/>
                <w:iCs w:val="0"/>
                <w:color w:val="000000"/>
                <w:szCs w:val="20"/>
                <w:lang w:val="en-US" w:eastAsia="zh-CN"/>
              </w:rPr>
            </w:pP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U(</w:t>
            </w:r>
            <w:r w:rsidRPr="00005862">
              <w:rPr>
                <w:b/>
                <w:bCs/>
                <w:szCs w:val="20"/>
              </w:rPr>
              <w:t>G</w:t>
            </w:r>
            <w:r w:rsidRPr="00005862">
              <w:rPr>
                <w:b/>
                <w:bCs/>
                <w:szCs w:val="20"/>
              </w:rPr>
              <w:softHyphen/>
            </w:r>
            <w:r w:rsidRPr="00005862">
              <w:rPr>
                <w:b/>
                <w:bCs/>
                <w:szCs w:val="20"/>
                <w:vertAlign w:val="subscript"/>
              </w:rPr>
              <w:t>ATM</w:t>
            </w:r>
            <w:r w:rsidRPr="00005862">
              <w:rPr>
                <w:b/>
                <w:bCs/>
                <w:color w:val="000000"/>
                <w:szCs w:val="20"/>
                <w:lang w:val="en-US" w:eastAsia="zh-CN"/>
              </w:rPr>
              <w:t>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tcPrChange w:id="403" w:author="Zhendong Wu" w:date="2024-01-17T14:52:00Z">
              <w:tcPr>
                <w:tcW w:w="932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14:paraId="210DB5DE" w14:textId="77777777" w:rsidR="00B43C12" w:rsidRPr="00005862" w:rsidRDefault="00B43C12" w:rsidP="00B460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  <w:r w:rsidRPr="00005862">
              <w:rPr>
                <w:color w:val="000000"/>
                <w:szCs w:val="20"/>
              </w:rPr>
              <w:t>0.16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404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2606CDBB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405" w:author="Zhendong Wu" w:date="2024-01-17T14:52:00Z">
              <w:tcPr>
                <w:tcW w:w="93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6E0F4EBB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406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5C4C46EE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407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754A00FC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408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3314AC4C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409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3B22B70D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410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3DD54697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411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3A01D2AB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PrChange w:id="412" w:author="Zhendong Wu" w:date="2024-01-17T14:52:00Z">
              <w:tcPr>
                <w:tcW w:w="93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</w:tcPrChange>
          </w:tcPr>
          <w:p w14:paraId="72FBAC5B" w14:textId="77777777" w:rsidR="00B43C12" w:rsidRPr="00005862" w:rsidRDefault="00B43C12" w:rsidP="00E52D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lang w:val="en-US" w:eastAsia="zh-CN"/>
              </w:rPr>
            </w:pPr>
          </w:p>
        </w:tc>
      </w:tr>
    </w:tbl>
    <w:p w14:paraId="7E31A223" w14:textId="77777777" w:rsidR="00B43C12" w:rsidRDefault="00B43C12" w:rsidP="00BE7C0C"/>
    <w:sectPr w:rsidR="00B43C12" w:rsidSect="00D56369">
      <w:footerReference w:type="default" r:id="rId7"/>
      <w:pgSz w:w="11906" w:h="16838"/>
      <w:pgMar w:top="567" w:right="936" w:bottom="1338" w:left="936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5911" w14:textId="77777777" w:rsidR="00D56369" w:rsidRDefault="00D56369">
      <w:pPr>
        <w:spacing w:line="240" w:lineRule="auto"/>
      </w:pPr>
      <w:r>
        <w:separator/>
      </w:r>
    </w:p>
  </w:endnote>
  <w:endnote w:type="continuationSeparator" w:id="0">
    <w:p w14:paraId="14005318" w14:textId="77777777" w:rsidR="00D56369" w:rsidRDefault="00D563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CE1F12" w14:textId="77777777" w:rsidR="009C5F05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8AD962" w14:textId="77777777" w:rsidR="009C5F05" w:rsidRDefault="009C5F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5C27F" w14:textId="77777777" w:rsidR="00D56369" w:rsidRDefault="00D56369">
      <w:pPr>
        <w:spacing w:line="240" w:lineRule="auto"/>
      </w:pPr>
      <w:r>
        <w:separator/>
      </w:r>
    </w:p>
  </w:footnote>
  <w:footnote w:type="continuationSeparator" w:id="0">
    <w:p w14:paraId="7DA0D3C1" w14:textId="77777777" w:rsidR="00D56369" w:rsidRDefault="00D563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5311C"/>
    <w:multiLevelType w:val="hybridMultilevel"/>
    <w:tmpl w:val="B0D6806C"/>
    <w:lvl w:ilvl="0" w:tplc="10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30F5A"/>
    <w:multiLevelType w:val="hybridMultilevel"/>
    <w:tmpl w:val="83F0EE1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320F1"/>
    <w:multiLevelType w:val="hybridMultilevel"/>
    <w:tmpl w:val="F34651C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758D0"/>
    <w:multiLevelType w:val="hybridMultilevel"/>
    <w:tmpl w:val="F2A678B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12A01"/>
    <w:multiLevelType w:val="multilevel"/>
    <w:tmpl w:val="20C82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F0F5488"/>
    <w:multiLevelType w:val="hybridMultilevel"/>
    <w:tmpl w:val="0C847E1A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54B8A"/>
    <w:multiLevelType w:val="hybridMultilevel"/>
    <w:tmpl w:val="63C050A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B0B46"/>
    <w:multiLevelType w:val="hybridMultilevel"/>
    <w:tmpl w:val="C230280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686790558">
    <w:abstractNumId w:val="3"/>
  </w:num>
  <w:num w:numId="2" w16cid:durableId="788209516">
    <w:abstractNumId w:val="0"/>
  </w:num>
  <w:num w:numId="3" w16cid:durableId="539903810">
    <w:abstractNumId w:val="9"/>
  </w:num>
  <w:num w:numId="4" w16cid:durableId="1770618309">
    <w:abstractNumId w:val="5"/>
  </w:num>
  <w:num w:numId="5" w16cid:durableId="1243955604">
    <w:abstractNumId w:val="7"/>
  </w:num>
  <w:num w:numId="6" w16cid:durableId="496070250">
    <w:abstractNumId w:val="6"/>
  </w:num>
  <w:num w:numId="7" w16cid:durableId="516430131">
    <w:abstractNumId w:val="8"/>
  </w:num>
  <w:num w:numId="8" w16cid:durableId="1697464265">
    <w:abstractNumId w:val="2"/>
  </w:num>
  <w:num w:numId="9" w16cid:durableId="862130721">
    <w:abstractNumId w:val="4"/>
  </w:num>
  <w:num w:numId="10" w16cid:durableId="12170206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hendong Wu">
    <w15:presenceInfo w15:providerId="AD" w15:userId="S::nate-zow@lu.se::c45d2e8d-9395-4090-8f22-b2709033fc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B43C12"/>
    <w:rsid w:val="00005862"/>
    <w:rsid w:val="002927EE"/>
    <w:rsid w:val="00420CD5"/>
    <w:rsid w:val="004C41E5"/>
    <w:rsid w:val="00510F01"/>
    <w:rsid w:val="005859CE"/>
    <w:rsid w:val="006170BF"/>
    <w:rsid w:val="00867E27"/>
    <w:rsid w:val="009C5F05"/>
    <w:rsid w:val="00AF127D"/>
    <w:rsid w:val="00B05FEF"/>
    <w:rsid w:val="00B36364"/>
    <w:rsid w:val="00B43C12"/>
    <w:rsid w:val="00D56369"/>
    <w:rsid w:val="00E732DA"/>
    <w:rsid w:val="00F171A1"/>
    <w:rsid w:val="00F8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1E765"/>
  <w15:chartTrackingRefBased/>
  <w15:docId w15:val="{B76866C2-09A6-4070-9434-3E89BDD31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12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val="en-GB" w:eastAsia="de-D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B43C12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43C12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B43C1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B43C12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43C12"/>
    <w:rPr>
      <w:rFonts w:ascii="Times New Roman" w:eastAsia="Times New Roman" w:hAnsi="Times New Roman" w:cs="Arial"/>
      <w:b/>
      <w:bCs/>
      <w:color w:val="000000"/>
      <w:kern w:val="32"/>
      <w:sz w:val="20"/>
      <w:szCs w:val="32"/>
      <w:lang w:val="en-GB" w:eastAsia="de-DE"/>
      <w14:ligatures w14:val="none"/>
    </w:rPr>
  </w:style>
  <w:style w:type="character" w:customStyle="1" w:styleId="Heading2Char">
    <w:name w:val="Heading 2 Char"/>
    <w:link w:val="Heading2"/>
    <w:rsid w:val="00B43C12"/>
    <w:rPr>
      <w:rFonts w:ascii="Times New Roman" w:eastAsia="Times New Roman" w:hAnsi="Times New Roman" w:cs="Arial"/>
      <w:b/>
      <w:bCs/>
      <w:iCs/>
      <w:kern w:val="0"/>
      <w:sz w:val="20"/>
      <w:szCs w:val="28"/>
      <w:lang w:val="en-GB" w:eastAsia="de-DE"/>
      <w14:ligatures w14:val="none"/>
    </w:rPr>
  </w:style>
  <w:style w:type="character" w:customStyle="1" w:styleId="Heading3Char">
    <w:name w:val="Heading 3 Char"/>
    <w:link w:val="Heading3"/>
    <w:rsid w:val="00B43C12"/>
    <w:rPr>
      <w:rFonts w:ascii="Times New Roman" w:eastAsia="Times New Roman" w:hAnsi="Times New Roman" w:cs="Arial"/>
      <w:b/>
      <w:bCs/>
      <w:kern w:val="0"/>
      <w:sz w:val="20"/>
      <w:szCs w:val="26"/>
      <w:lang w:val="en-GB" w:eastAsia="de-DE"/>
      <w14:ligatures w14:val="none"/>
    </w:rPr>
  </w:style>
  <w:style w:type="character" w:customStyle="1" w:styleId="Heading4Char">
    <w:name w:val="Heading 4 Char"/>
    <w:link w:val="Heading4"/>
    <w:rsid w:val="00B43C12"/>
    <w:rPr>
      <w:rFonts w:ascii="Times New Roman" w:eastAsia="Times New Roman" w:hAnsi="Times New Roman" w:cs="Times New Roman"/>
      <w:b/>
      <w:bCs/>
      <w:kern w:val="0"/>
      <w:sz w:val="20"/>
      <w:szCs w:val="28"/>
      <w:lang w:val="en-GB" w:eastAsia="de-DE"/>
      <w14:ligatures w14:val="none"/>
    </w:rPr>
  </w:style>
  <w:style w:type="paragraph" w:customStyle="1" w:styleId="Betreff">
    <w:name w:val="Betreff"/>
    <w:basedOn w:val="Normal"/>
    <w:next w:val="Normal"/>
    <w:rsid w:val="00B43C12"/>
    <w:rPr>
      <w:b/>
    </w:rPr>
  </w:style>
  <w:style w:type="paragraph" w:customStyle="1" w:styleId="Bullets">
    <w:name w:val="Bullets"/>
    <w:basedOn w:val="Normal"/>
    <w:link w:val="BulletsChar"/>
    <w:rsid w:val="00B43C12"/>
    <w:pPr>
      <w:numPr>
        <w:numId w:val="1"/>
      </w:numPr>
    </w:pPr>
  </w:style>
  <w:style w:type="character" w:customStyle="1" w:styleId="BulletsChar">
    <w:name w:val="Bullets Char"/>
    <w:link w:val="Bullets"/>
    <w:rsid w:val="00B43C12"/>
    <w:rPr>
      <w:rFonts w:ascii="Times New Roman" w:eastAsia="Times New Roman" w:hAnsi="Times New Roman" w:cs="Times New Roman"/>
      <w:kern w:val="0"/>
      <w:sz w:val="20"/>
      <w:szCs w:val="24"/>
      <w:lang w:val="en-GB" w:eastAsia="de-DE"/>
      <w14:ligatures w14:val="none"/>
    </w:rPr>
  </w:style>
  <w:style w:type="table" w:customStyle="1" w:styleId="Copernicus">
    <w:name w:val="Copernicus"/>
    <w:basedOn w:val="TableNormal"/>
    <w:rsid w:val="00B43C12"/>
    <w:pPr>
      <w:spacing w:after="0" w:line="240" w:lineRule="auto"/>
    </w:pPr>
    <w:rPr>
      <w:rFonts w:ascii="Verdana" w:eastAsia="Times New Roman" w:hAnsi="Verdana" w:cs="Times New Roman"/>
      <w:kern w:val="0"/>
      <w:sz w:val="19"/>
      <w:szCs w:val="20"/>
      <w:lang w:val="en-GB" w:eastAsia="en-GB"/>
      <w14:ligatures w14:val="none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B43C1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43C12"/>
    <w:rPr>
      <w:rFonts w:ascii="Times New Roman" w:eastAsia="Times New Roman" w:hAnsi="Times New Roman" w:cs="Times New Roman"/>
      <w:kern w:val="0"/>
      <w:sz w:val="20"/>
      <w:szCs w:val="24"/>
      <w:lang w:val="en-GB" w:eastAsia="de-DE"/>
      <w14:ligatures w14:val="none"/>
    </w:rPr>
  </w:style>
  <w:style w:type="character" w:styleId="Hyperlink">
    <w:name w:val="Hyperlink"/>
    <w:rsid w:val="00B43C12"/>
    <w:rPr>
      <w:color w:val="0000FF"/>
      <w:u w:val="single"/>
    </w:rPr>
  </w:style>
  <w:style w:type="paragraph" w:customStyle="1" w:styleId="Kontakt">
    <w:name w:val="Kontakt"/>
    <w:basedOn w:val="Normal"/>
    <w:rsid w:val="00B43C12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B43C12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43C12"/>
  </w:style>
  <w:style w:type="character" w:customStyle="1" w:styleId="CopernicusWordtemplateChar">
    <w:name w:val="Copernicus_Word_template Char"/>
    <w:basedOn w:val="DefaultParagraphFont"/>
    <w:link w:val="CopernicusWordtemplate"/>
    <w:rsid w:val="00B43C12"/>
    <w:rPr>
      <w:rFonts w:ascii="Times New Roman" w:eastAsia="Times New Roman" w:hAnsi="Times New Roman" w:cs="Times New Roman"/>
      <w:kern w:val="0"/>
      <w:sz w:val="20"/>
      <w:szCs w:val="24"/>
      <w:lang w:val="en-GB" w:eastAsia="de-DE"/>
      <w14:ligatures w14:val="none"/>
    </w:rPr>
  </w:style>
  <w:style w:type="character" w:styleId="LineNumber">
    <w:name w:val="line number"/>
    <w:basedOn w:val="DefaultParagraphFont"/>
    <w:uiPriority w:val="99"/>
    <w:semiHidden/>
    <w:unhideWhenUsed/>
    <w:rsid w:val="00B43C12"/>
  </w:style>
  <w:style w:type="paragraph" w:customStyle="1" w:styleId="MStitle">
    <w:name w:val="MS title"/>
    <w:basedOn w:val="Normal"/>
    <w:link w:val="MStitleChar"/>
    <w:qFormat/>
    <w:rsid w:val="00B43C12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qFormat/>
    <w:rsid w:val="00B43C12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B43C12"/>
    <w:rPr>
      <w:rFonts w:ascii="Times New Roman" w:eastAsia="Times New Roman" w:hAnsi="Times New Roman" w:cs="Times New Roman"/>
      <w:b/>
      <w:kern w:val="0"/>
      <w:sz w:val="34"/>
      <w:szCs w:val="24"/>
      <w:lang w:val="en-GB" w:eastAsia="de-DE"/>
      <w14:ligatures w14:val="none"/>
    </w:rPr>
  </w:style>
  <w:style w:type="paragraph" w:customStyle="1" w:styleId="Affiliation">
    <w:name w:val="Affiliation"/>
    <w:basedOn w:val="Normal"/>
    <w:link w:val="AffiliationChar"/>
    <w:qFormat/>
    <w:rsid w:val="00B43C12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B43C12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B43C12"/>
    <w:rPr>
      <w:rFonts w:ascii="Times New Roman" w:eastAsia="Times New Roman" w:hAnsi="Times New Roman" w:cs="Times New Roman"/>
      <w:kern w:val="0"/>
      <w:sz w:val="20"/>
      <w:szCs w:val="24"/>
      <w:lang w:val="en-GB" w:eastAsia="de-DE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C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C12"/>
    <w:rPr>
      <w:rFonts w:ascii="Tahoma" w:eastAsia="Times New Roman" w:hAnsi="Tahoma" w:cs="Tahoma"/>
      <w:kern w:val="0"/>
      <w:sz w:val="16"/>
      <w:szCs w:val="16"/>
      <w:lang w:val="en-GB" w:eastAsia="de-DE"/>
      <w14:ligatures w14:val="none"/>
    </w:rPr>
  </w:style>
  <w:style w:type="paragraph" w:customStyle="1" w:styleId="Equation">
    <w:name w:val="Equation"/>
    <w:basedOn w:val="Normal"/>
    <w:link w:val="EquationChar"/>
    <w:rsid w:val="00B43C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B43C12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B43C12"/>
    <w:rPr>
      <w:rFonts w:ascii="Cambria Math" w:eastAsia="Times New Roman" w:hAnsi="Cambria Math" w:cs="Times New Roman"/>
      <w:kern w:val="0"/>
      <w:sz w:val="20"/>
      <w:szCs w:val="24"/>
      <w:lang w:val="en-GB" w:eastAsia="de-DE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43C1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C12"/>
    <w:rPr>
      <w:rFonts w:ascii="Times New Roman" w:eastAsia="Times New Roman" w:hAnsi="Times New Roman" w:cs="Times New Roman"/>
      <w:kern w:val="0"/>
      <w:sz w:val="20"/>
      <w:szCs w:val="24"/>
      <w:lang w:val="en-GB" w:eastAsia="de-DE"/>
      <w14:ligatures w14:val="none"/>
    </w:rPr>
  </w:style>
  <w:style w:type="paragraph" w:customStyle="1" w:styleId="Correspondence">
    <w:name w:val="Correspondence"/>
    <w:basedOn w:val="Normal"/>
    <w:link w:val="CorrespondenceChar"/>
    <w:qFormat/>
    <w:rsid w:val="00B43C12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B43C12"/>
    <w:rPr>
      <w:rFonts w:ascii="Times New Roman" w:eastAsia="Times New Roman" w:hAnsi="Times New Roman" w:cs="Times New Roman"/>
      <w:kern w:val="0"/>
      <w:sz w:val="20"/>
      <w:szCs w:val="24"/>
      <w:lang w:val="en-GB" w:eastAsia="de-DE"/>
      <w14:ligatures w14:val="none"/>
    </w:rPr>
  </w:style>
  <w:style w:type="paragraph" w:customStyle="1" w:styleId="Authors">
    <w:name w:val="Authors"/>
    <w:basedOn w:val="Normal"/>
    <w:link w:val="AuthorsChar"/>
    <w:qFormat/>
    <w:rsid w:val="00B43C12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43C12"/>
    <w:rPr>
      <w:rFonts w:ascii="Times New Roman" w:eastAsia="Times New Roman" w:hAnsi="Times New Roman" w:cs="Times New Roman"/>
      <w:kern w:val="0"/>
      <w:sz w:val="24"/>
      <w:szCs w:val="24"/>
      <w:lang w:val="en-GB" w:eastAsia="de-DE"/>
      <w14:ligatures w14:val="none"/>
    </w:rPr>
  </w:style>
  <w:style w:type="paragraph" w:customStyle="1" w:styleId="EndNoteBibliographyTitle">
    <w:name w:val="EndNote Bibliography Title"/>
    <w:basedOn w:val="Normal"/>
    <w:link w:val="EndNoteBibliographyTitleChar"/>
    <w:rsid w:val="00B43C12"/>
    <w:pPr>
      <w:jc w:val="center"/>
    </w:pPr>
    <w:rPr>
      <w:noProof/>
      <w:lang w:val="de-DE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43C12"/>
    <w:rPr>
      <w:rFonts w:ascii="Times New Roman" w:eastAsia="Times New Roman" w:hAnsi="Times New Roman" w:cs="Times New Roman"/>
      <w:noProof/>
      <w:kern w:val="0"/>
      <w:sz w:val="20"/>
      <w:szCs w:val="24"/>
      <w:lang w:val="de-DE" w:eastAsia="de-DE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B43C12"/>
    <w:pPr>
      <w:spacing w:line="240" w:lineRule="auto"/>
    </w:pPr>
    <w:rPr>
      <w:noProof/>
      <w:lang w:val="de-DE"/>
    </w:rPr>
  </w:style>
  <w:style w:type="character" w:customStyle="1" w:styleId="EndNoteBibliographyChar">
    <w:name w:val="EndNote Bibliography Char"/>
    <w:basedOn w:val="DefaultParagraphFont"/>
    <w:link w:val="EndNoteBibliography"/>
    <w:rsid w:val="00B43C12"/>
    <w:rPr>
      <w:rFonts w:ascii="Times New Roman" w:eastAsia="Times New Roman" w:hAnsi="Times New Roman" w:cs="Times New Roman"/>
      <w:noProof/>
      <w:kern w:val="0"/>
      <w:sz w:val="20"/>
      <w:szCs w:val="24"/>
      <w:lang w:val="de-DE" w:eastAsia="de-DE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B43C12"/>
    <w:rPr>
      <w:color w:val="605E5C"/>
      <w:shd w:val="clear" w:color="auto" w:fill="E1DFDD"/>
    </w:rPr>
  </w:style>
  <w:style w:type="paragraph" w:customStyle="1" w:styleId="Heading-Secondary">
    <w:name w:val="Heading-Secondary"/>
    <w:basedOn w:val="Heading-Main"/>
    <w:qFormat/>
    <w:rsid w:val="00B43C12"/>
    <w:pPr>
      <w:ind w:left="720"/>
    </w:pPr>
    <w:rPr>
      <w:b w:val="0"/>
    </w:rPr>
  </w:style>
  <w:style w:type="paragraph" w:customStyle="1" w:styleId="Heading-Main">
    <w:name w:val="Heading-Main"/>
    <w:basedOn w:val="Normal"/>
    <w:rsid w:val="00B43C12"/>
    <w:pPr>
      <w:keepNext/>
      <w:spacing w:before="240" w:after="120" w:line="240" w:lineRule="auto"/>
      <w:jc w:val="left"/>
      <w:outlineLvl w:val="0"/>
    </w:pPr>
    <w:rPr>
      <w:b/>
      <w:bCs/>
      <w:kern w:val="28"/>
      <w:sz w:val="24"/>
      <w:lang w:val="en-US" w:eastAsia="en-US"/>
    </w:rPr>
  </w:style>
  <w:style w:type="character" w:customStyle="1" w:styleId="cf01">
    <w:name w:val="cf01"/>
    <w:basedOn w:val="DefaultParagraphFont"/>
    <w:rsid w:val="00B43C12"/>
    <w:rPr>
      <w:rFonts w:ascii="Segoe UI" w:hAnsi="Segoe UI" w:cs="Segoe UI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43C12"/>
    <w:rPr>
      <w:sz w:val="16"/>
      <w:szCs w:val="16"/>
    </w:rPr>
  </w:style>
  <w:style w:type="table" w:styleId="GridTable3">
    <w:name w:val="Grid Table 3"/>
    <w:basedOn w:val="TableNormal"/>
    <w:uiPriority w:val="48"/>
    <w:rsid w:val="00B43C12"/>
    <w:pPr>
      <w:spacing w:after="0" w:line="240" w:lineRule="auto"/>
    </w:pPr>
    <w:rPr>
      <w:kern w:val="0"/>
      <w:lang w:val="en-GB" w:eastAsia="en-US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NormalWeb">
    <w:name w:val="Normal (Web)"/>
    <w:basedOn w:val="Normal"/>
    <w:uiPriority w:val="99"/>
    <w:unhideWhenUsed/>
    <w:rsid w:val="00B43C12"/>
    <w:pPr>
      <w:spacing w:line="240" w:lineRule="auto"/>
      <w:jc w:val="left"/>
    </w:pPr>
    <w:rPr>
      <w:rFonts w:eastAsia="Calibri"/>
      <w:sz w:val="24"/>
      <w:lang w:val="en-US" w:eastAsia="en-US"/>
    </w:rPr>
  </w:style>
  <w:style w:type="paragraph" w:customStyle="1" w:styleId="SMHeading">
    <w:name w:val="SM Heading"/>
    <w:basedOn w:val="Heading1"/>
    <w:qFormat/>
    <w:rsid w:val="00B43C12"/>
    <w:pPr>
      <w:spacing w:before="240" w:after="60"/>
      <w:jc w:val="left"/>
    </w:pPr>
    <w:rPr>
      <w:rFonts w:eastAsia="SimSun" w:cs="Times New Roman"/>
      <w:color w:val="auto"/>
      <w:sz w:val="24"/>
      <w:szCs w:val="24"/>
      <w:lang w:val="en-US" w:eastAsia="en-US"/>
    </w:rPr>
  </w:style>
  <w:style w:type="paragraph" w:customStyle="1" w:styleId="SMText">
    <w:name w:val="SM Text"/>
    <w:basedOn w:val="Normal"/>
    <w:qFormat/>
    <w:rsid w:val="00B43C12"/>
    <w:pPr>
      <w:spacing w:line="240" w:lineRule="auto"/>
      <w:ind w:firstLine="480"/>
      <w:jc w:val="left"/>
    </w:pPr>
    <w:rPr>
      <w:rFonts w:eastAsia="SimSun"/>
      <w:sz w:val="24"/>
      <w:szCs w:val="20"/>
      <w:lang w:val="en-US" w:eastAsia="en-US"/>
    </w:rPr>
  </w:style>
  <w:style w:type="paragraph" w:styleId="NoSpacing">
    <w:name w:val="No Spacing"/>
    <w:uiPriority w:val="1"/>
    <w:qFormat/>
    <w:rsid w:val="00B43C12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0"/>
      <w:lang w:val="en-US" w:eastAsia="en-US"/>
      <w14:ligatures w14:val="none"/>
    </w:rPr>
  </w:style>
  <w:style w:type="table" w:styleId="GridTable2">
    <w:name w:val="Grid Table 2"/>
    <w:basedOn w:val="TableNormal"/>
    <w:uiPriority w:val="47"/>
    <w:rsid w:val="00B43C12"/>
    <w:pPr>
      <w:spacing w:after="0" w:line="240" w:lineRule="auto"/>
    </w:pPr>
    <w:rPr>
      <w:kern w:val="0"/>
      <w:lang w:val="en-GB" w:eastAsia="en-US"/>
      <w14:ligatures w14:val="none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sion">
    <w:name w:val="Revision"/>
    <w:hidden/>
    <w:uiPriority w:val="99"/>
    <w:semiHidden/>
    <w:rsid w:val="00B43C1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4"/>
      <w:lang w:val="en-GB" w:eastAsia="de-DE"/>
      <w14:ligatures w14:val="none"/>
    </w:rPr>
  </w:style>
  <w:style w:type="paragraph" w:styleId="CommentText">
    <w:name w:val="annotation text"/>
    <w:basedOn w:val="Normal"/>
    <w:link w:val="CommentTextChar"/>
    <w:uiPriority w:val="99"/>
    <w:unhideWhenUsed/>
    <w:rsid w:val="00B43C1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3C12"/>
    <w:rPr>
      <w:rFonts w:ascii="Times New Roman" w:eastAsia="Times New Roman" w:hAnsi="Times New Roman" w:cs="Times New Roman"/>
      <w:kern w:val="0"/>
      <w:sz w:val="20"/>
      <w:szCs w:val="20"/>
      <w:lang w:val="en-GB" w:eastAsia="de-D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3C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3C12"/>
    <w:rPr>
      <w:rFonts w:ascii="Times New Roman" w:eastAsia="Times New Roman" w:hAnsi="Times New Roman" w:cs="Times New Roman"/>
      <w:b/>
      <w:bCs/>
      <w:kern w:val="0"/>
      <w:sz w:val="20"/>
      <w:szCs w:val="20"/>
      <w:lang w:val="en-GB" w:eastAsia="de-DE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43C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Zhendong Wu</dc:creator>
  <cp:keywords/>
  <dc:description/>
  <cp:lastModifiedBy>Zhendong Wu</cp:lastModifiedBy>
  <cp:revision>7</cp:revision>
  <dcterms:created xsi:type="dcterms:W3CDTF">2023-12-07T12:33:00Z</dcterms:created>
  <dcterms:modified xsi:type="dcterms:W3CDTF">2024-01-17T13:55:00Z</dcterms:modified>
</cp:coreProperties>
</file>